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147"/>
        <w:gridCol w:w="1013"/>
        <w:gridCol w:w="6660"/>
      </w:tblGrid>
      <w:tr w:rsidR="005756D2" w14:paraId="682DA5FB" w14:textId="77777777" w:rsidTr="005756D2">
        <w:tc>
          <w:tcPr>
            <w:tcW w:w="1620" w:type="dxa"/>
            <w:tcBorders>
              <w:bottom w:val="single" w:sz="4" w:space="0" w:color="auto"/>
            </w:tcBorders>
            <w:shd w:val="clear" w:color="auto" w:fill="FFFFFF"/>
            <w:vAlign w:val="center"/>
          </w:tcPr>
          <w:p w14:paraId="6F08DE41" w14:textId="77777777" w:rsidR="005756D2" w:rsidRDefault="005756D2" w:rsidP="0060188A">
            <w:pPr>
              <w:pStyle w:val="Header"/>
              <w:spacing w:before="120" w:after="120"/>
            </w:pPr>
            <w:r>
              <w:t>NPRR Number</w:t>
            </w:r>
          </w:p>
        </w:tc>
        <w:tc>
          <w:tcPr>
            <w:tcW w:w="1147" w:type="dxa"/>
            <w:tcBorders>
              <w:bottom w:val="single" w:sz="4" w:space="0" w:color="auto"/>
            </w:tcBorders>
            <w:vAlign w:val="center"/>
          </w:tcPr>
          <w:p w14:paraId="42435C3F" w14:textId="77777777" w:rsidR="005756D2" w:rsidRDefault="005756D2" w:rsidP="0060188A">
            <w:pPr>
              <w:pStyle w:val="Header"/>
              <w:jc w:val="center"/>
            </w:pPr>
            <w:hyperlink r:id="rId11" w:history="1">
              <w:r w:rsidRPr="00C5160B">
                <w:rPr>
                  <w:rStyle w:val="Hyperlink"/>
                </w:rPr>
                <w:t>1303</w:t>
              </w:r>
            </w:hyperlink>
          </w:p>
        </w:tc>
        <w:tc>
          <w:tcPr>
            <w:tcW w:w="1013" w:type="dxa"/>
            <w:tcBorders>
              <w:bottom w:val="single" w:sz="4" w:space="0" w:color="auto"/>
            </w:tcBorders>
            <w:shd w:val="clear" w:color="auto" w:fill="FFFFFF"/>
            <w:vAlign w:val="center"/>
          </w:tcPr>
          <w:p w14:paraId="2D36C7D0" w14:textId="77777777" w:rsidR="005756D2" w:rsidRDefault="005756D2" w:rsidP="0060188A">
            <w:pPr>
              <w:pStyle w:val="Header"/>
            </w:pPr>
            <w:r>
              <w:t>NPRR Title</w:t>
            </w:r>
          </w:p>
        </w:tc>
        <w:tc>
          <w:tcPr>
            <w:tcW w:w="6660" w:type="dxa"/>
            <w:tcBorders>
              <w:bottom w:val="single" w:sz="4" w:space="0" w:color="auto"/>
            </w:tcBorders>
            <w:vAlign w:val="center"/>
          </w:tcPr>
          <w:p w14:paraId="299C31C2" w14:textId="77777777" w:rsidR="005756D2" w:rsidRPr="00FD6A8C" w:rsidRDefault="005756D2" w:rsidP="0060188A">
            <w:pPr>
              <w:pStyle w:val="Header"/>
            </w:pPr>
            <w:r w:rsidRPr="00FD6A8C">
              <w:t xml:space="preserve">Modernize Submission of </w:t>
            </w:r>
            <w:r w:rsidRPr="00FD6A8C">
              <w:rPr>
                <w:rFonts w:cs="Arial"/>
              </w:rPr>
              <w:t>Declarations of Natural Gas Pipeline Coordination</w:t>
            </w:r>
          </w:p>
        </w:tc>
      </w:tr>
      <w:tr w:rsidR="005756D2" w:rsidRPr="00E01925" w14:paraId="4EB34DDE" w14:textId="77777777" w:rsidTr="005756D2">
        <w:trPr>
          <w:trHeight w:val="539"/>
        </w:trPr>
        <w:tc>
          <w:tcPr>
            <w:tcW w:w="2767" w:type="dxa"/>
            <w:gridSpan w:val="2"/>
            <w:shd w:val="clear" w:color="auto" w:fill="FFFFFF"/>
            <w:vAlign w:val="center"/>
          </w:tcPr>
          <w:p w14:paraId="4A8EC586" w14:textId="5B2931DC" w:rsidR="005756D2" w:rsidRPr="005756D2" w:rsidRDefault="005756D2" w:rsidP="005756D2">
            <w:pPr>
              <w:pStyle w:val="Header"/>
              <w:rPr>
                <w:bCs w:val="0"/>
              </w:rPr>
            </w:pPr>
            <w:r w:rsidRPr="00E01925">
              <w:rPr>
                <w:bCs w:val="0"/>
              </w:rPr>
              <w:t xml:space="preserve">Date </w:t>
            </w:r>
            <w:r>
              <w:rPr>
                <w:bCs w:val="0"/>
              </w:rPr>
              <w:t>of Decision</w:t>
            </w:r>
          </w:p>
        </w:tc>
        <w:tc>
          <w:tcPr>
            <w:tcW w:w="7673" w:type="dxa"/>
            <w:gridSpan w:val="2"/>
            <w:shd w:val="clear" w:color="auto" w:fill="FFFFFF"/>
            <w:vAlign w:val="center"/>
          </w:tcPr>
          <w:p w14:paraId="190422AF" w14:textId="27AFAC3D" w:rsidR="005756D2" w:rsidRPr="00E01925" w:rsidRDefault="00B45AFA" w:rsidP="0060188A">
            <w:pPr>
              <w:pStyle w:val="NormalArial"/>
              <w:spacing w:before="120" w:after="120"/>
            </w:pPr>
            <w:r>
              <w:t xml:space="preserve">November </w:t>
            </w:r>
            <w:r w:rsidR="003D4C78">
              <w:t>19</w:t>
            </w:r>
            <w:r w:rsidR="005756D2">
              <w:t>, 2025</w:t>
            </w:r>
          </w:p>
        </w:tc>
      </w:tr>
      <w:tr w:rsidR="005756D2" w:rsidRPr="00E01925" w14:paraId="456EFE6E" w14:textId="77777777" w:rsidTr="005756D2">
        <w:trPr>
          <w:trHeight w:val="539"/>
        </w:trPr>
        <w:tc>
          <w:tcPr>
            <w:tcW w:w="2767" w:type="dxa"/>
            <w:gridSpan w:val="2"/>
            <w:shd w:val="clear" w:color="auto" w:fill="FFFFFF"/>
            <w:vAlign w:val="center"/>
          </w:tcPr>
          <w:p w14:paraId="06B6626C" w14:textId="132C69F1" w:rsidR="005756D2" w:rsidRPr="00E01925" w:rsidRDefault="005756D2" w:rsidP="005756D2">
            <w:pPr>
              <w:pStyle w:val="Header"/>
              <w:rPr>
                <w:bCs w:val="0"/>
              </w:rPr>
            </w:pPr>
            <w:r>
              <w:rPr>
                <w:bCs w:val="0"/>
              </w:rPr>
              <w:t>Action</w:t>
            </w:r>
          </w:p>
        </w:tc>
        <w:tc>
          <w:tcPr>
            <w:tcW w:w="7673" w:type="dxa"/>
            <w:gridSpan w:val="2"/>
            <w:shd w:val="clear" w:color="auto" w:fill="FFFFFF"/>
            <w:vAlign w:val="center"/>
          </w:tcPr>
          <w:p w14:paraId="1DEA6D47" w14:textId="71EAEBC2" w:rsidR="005756D2" w:rsidDel="005756D2" w:rsidRDefault="00390E7B" w:rsidP="0060188A">
            <w:pPr>
              <w:pStyle w:val="NormalArial"/>
              <w:spacing w:before="120" w:after="120"/>
            </w:pPr>
            <w:r>
              <w:t>Recommended Approval</w:t>
            </w:r>
          </w:p>
        </w:tc>
      </w:tr>
      <w:tr w:rsidR="005756D2" w:rsidRPr="00E01925" w14:paraId="39DB8D96" w14:textId="77777777" w:rsidTr="005756D2">
        <w:trPr>
          <w:trHeight w:val="611"/>
        </w:trPr>
        <w:tc>
          <w:tcPr>
            <w:tcW w:w="2767" w:type="dxa"/>
            <w:gridSpan w:val="2"/>
            <w:shd w:val="clear" w:color="auto" w:fill="FFFFFF"/>
            <w:vAlign w:val="center"/>
          </w:tcPr>
          <w:p w14:paraId="0D0AB6CA" w14:textId="4E50DE27" w:rsidR="005756D2" w:rsidRPr="005756D2" w:rsidRDefault="005756D2" w:rsidP="005756D2">
            <w:pPr>
              <w:pStyle w:val="Header"/>
            </w:pPr>
            <w:r>
              <w:t>Timeline</w:t>
            </w:r>
          </w:p>
        </w:tc>
        <w:tc>
          <w:tcPr>
            <w:tcW w:w="7673" w:type="dxa"/>
            <w:gridSpan w:val="2"/>
            <w:shd w:val="clear" w:color="auto" w:fill="FFFFFF"/>
            <w:vAlign w:val="center"/>
          </w:tcPr>
          <w:p w14:paraId="43DE1515" w14:textId="2E7F4624" w:rsidR="005756D2" w:rsidRPr="005756D2" w:rsidRDefault="005756D2" w:rsidP="0060188A">
            <w:pPr>
              <w:pStyle w:val="Header"/>
              <w:rPr>
                <w:b w:val="0"/>
              </w:rPr>
            </w:pPr>
            <w:r w:rsidRPr="005756D2">
              <w:rPr>
                <w:b w:val="0"/>
              </w:rPr>
              <w:t>Normal</w:t>
            </w:r>
          </w:p>
        </w:tc>
      </w:tr>
      <w:tr w:rsidR="00B45AFA" w:rsidRPr="00E01925" w14:paraId="51D79B4F" w14:textId="77777777" w:rsidTr="005756D2">
        <w:trPr>
          <w:trHeight w:val="611"/>
        </w:trPr>
        <w:tc>
          <w:tcPr>
            <w:tcW w:w="2767" w:type="dxa"/>
            <w:gridSpan w:val="2"/>
            <w:shd w:val="clear" w:color="auto" w:fill="FFFFFF"/>
            <w:vAlign w:val="center"/>
          </w:tcPr>
          <w:p w14:paraId="5D685013" w14:textId="37D41600" w:rsidR="00B45AFA" w:rsidRDefault="00B45AFA" w:rsidP="005756D2">
            <w:pPr>
              <w:pStyle w:val="Header"/>
            </w:pPr>
            <w:r>
              <w:t>Estimated Impacts</w:t>
            </w:r>
          </w:p>
        </w:tc>
        <w:tc>
          <w:tcPr>
            <w:tcW w:w="7673" w:type="dxa"/>
            <w:gridSpan w:val="2"/>
            <w:shd w:val="clear" w:color="auto" w:fill="FFFFFF"/>
            <w:vAlign w:val="center"/>
          </w:tcPr>
          <w:p w14:paraId="769F1B71" w14:textId="77777777" w:rsidR="00B45AFA" w:rsidRDefault="00B45AFA" w:rsidP="00BD46DD">
            <w:pPr>
              <w:pStyle w:val="Header"/>
              <w:spacing w:before="120" w:after="120"/>
              <w:rPr>
                <w:b w:val="0"/>
              </w:rPr>
            </w:pPr>
            <w:r>
              <w:rPr>
                <w:b w:val="0"/>
              </w:rPr>
              <w:t>Cost/Budgetary:  None</w:t>
            </w:r>
          </w:p>
          <w:p w14:paraId="05D4DAB9" w14:textId="27F978B8" w:rsidR="00B45AFA" w:rsidRPr="005756D2" w:rsidRDefault="00B45AFA" w:rsidP="00BD46DD">
            <w:pPr>
              <w:pStyle w:val="Header"/>
              <w:spacing w:before="120" w:after="120"/>
              <w:rPr>
                <w:b w:val="0"/>
              </w:rPr>
            </w:pPr>
            <w:r>
              <w:rPr>
                <w:b w:val="0"/>
              </w:rPr>
              <w:t>Project Duration:  No project required</w:t>
            </w:r>
          </w:p>
        </w:tc>
      </w:tr>
      <w:tr w:rsidR="005756D2" w:rsidRPr="00E01925" w14:paraId="5F0DB09E" w14:textId="77777777" w:rsidTr="005756D2">
        <w:trPr>
          <w:trHeight w:val="611"/>
        </w:trPr>
        <w:tc>
          <w:tcPr>
            <w:tcW w:w="2767" w:type="dxa"/>
            <w:gridSpan w:val="2"/>
            <w:shd w:val="clear" w:color="auto" w:fill="FFFFFF"/>
            <w:vAlign w:val="center"/>
          </w:tcPr>
          <w:p w14:paraId="6A07912C" w14:textId="562C94C8" w:rsidR="005756D2" w:rsidDel="005756D2" w:rsidRDefault="005756D2" w:rsidP="009F3178">
            <w:pPr>
              <w:pStyle w:val="Header"/>
              <w:spacing w:before="120" w:after="120"/>
            </w:pPr>
            <w:r>
              <w:t>Proposed Effective Date</w:t>
            </w:r>
          </w:p>
        </w:tc>
        <w:tc>
          <w:tcPr>
            <w:tcW w:w="7673" w:type="dxa"/>
            <w:gridSpan w:val="2"/>
            <w:shd w:val="clear" w:color="auto" w:fill="FFFFFF"/>
            <w:vAlign w:val="center"/>
          </w:tcPr>
          <w:p w14:paraId="3F594736" w14:textId="14751EFE" w:rsidR="005756D2" w:rsidRPr="005756D2" w:rsidRDefault="00E05E19" w:rsidP="0060188A">
            <w:pPr>
              <w:pStyle w:val="Header"/>
              <w:rPr>
                <w:b w:val="0"/>
              </w:rPr>
            </w:pPr>
            <w:r>
              <w:rPr>
                <w:b w:val="0"/>
              </w:rPr>
              <w:t>U</w:t>
            </w:r>
            <w:r w:rsidRPr="00E05E19">
              <w:rPr>
                <w:b w:val="0"/>
              </w:rPr>
              <w:t>pon implementation of PR461, Customer Service Management (CSM) Phase 2</w:t>
            </w:r>
          </w:p>
        </w:tc>
      </w:tr>
      <w:tr w:rsidR="005756D2" w:rsidRPr="00E01925" w14:paraId="10E7CDD9" w14:textId="77777777" w:rsidTr="005756D2">
        <w:trPr>
          <w:trHeight w:val="611"/>
        </w:trPr>
        <w:tc>
          <w:tcPr>
            <w:tcW w:w="2767" w:type="dxa"/>
            <w:gridSpan w:val="2"/>
            <w:shd w:val="clear" w:color="auto" w:fill="FFFFFF"/>
            <w:vAlign w:val="center"/>
          </w:tcPr>
          <w:p w14:paraId="3402D1D9" w14:textId="7C2C42CC" w:rsidR="005756D2" w:rsidDel="005756D2" w:rsidRDefault="005756D2" w:rsidP="009F3178">
            <w:pPr>
              <w:pStyle w:val="Header"/>
              <w:spacing w:before="120" w:after="120"/>
            </w:pPr>
            <w:r>
              <w:t>Priority and Rank Assigned</w:t>
            </w:r>
          </w:p>
        </w:tc>
        <w:tc>
          <w:tcPr>
            <w:tcW w:w="7673" w:type="dxa"/>
            <w:gridSpan w:val="2"/>
            <w:shd w:val="clear" w:color="auto" w:fill="FFFFFF"/>
            <w:vAlign w:val="center"/>
          </w:tcPr>
          <w:p w14:paraId="6B395110" w14:textId="79BC9956" w:rsidR="005756D2" w:rsidRPr="005756D2" w:rsidRDefault="000F408B" w:rsidP="0060188A">
            <w:pPr>
              <w:pStyle w:val="Header"/>
              <w:rPr>
                <w:b w:val="0"/>
              </w:rPr>
            </w:pPr>
            <w:r>
              <w:rPr>
                <w:b w:val="0"/>
              </w:rPr>
              <w:t>Not applicable</w:t>
            </w:r>
          </w:p>
        </w:tc>
      </w:tr>
      <w:tr w:rsidR="005756D2" w14:paraId="1F7B8C46" w14:textId="77777777" w:rsidTr="005756D2">
        <w:trPr>
          <w:trHeight w:val="773"/>
        </w:trPr>
        <w:tc>
          <w:tcPr>
            <w:tcW w:w="2767" w:type="dxa"/>
            <w:gridSpan w:val="2"/>
            <w:tcBorders>
              <w:top w:val="single" w:sz="4" w:space="0" w:color="auto"/>
              <w:bottom w:val="single" w:sz="4" w:space="0" w:color="auto"/>
            </w:tcBorders>
            <w:shd w:val="clear" w:color="auto" w:fill="FFFFFF"/>
            <w:vAlign w:val="center"/>
          </w:tcPr>
          <w:p w14:paraId="6EF68C6B" w14:textId="77777777" w:rsidR="005756D2" w:rsidRDefault="005756D2" w:rsidP="0060188A">
            <w:pPr>
              <w:pStyle w:val="Header"/>
              <w:spacing w:before="120" w:after="120"/>
            </w:pPr>
            <w:r>
              <w:t xml:space="preserve">Nodal Protocol Sections Requiring Revision </w:t>
            </w:r>
          </w:p>
        </w:tc>
        <w:tc>
          <w:tcPr>
            <w:tcW w:w="7673" w:type="dxa"/>
            <w:gridSpan w:val="2"/>
            <w:tcBorders>
              <w:top w:val="single" w:sz="4" w:space="0" w:color="auto"/>
            </w:tcBorders>
            <w:vAlign w:val="center"/>
          </w:tcPr>
          <w:p w14:paraId="0375C682" w14:textId="77777777" w:rsidR="005756D2" w:rsidRDefault="005756D2" w:rsidP="0060188A">
            <w:pPr>
              <w:pStyle w:val="NormalArial"/>
              <w:spacing w:before="120" w:after="120"/>
            </w:pPr>
            <w:r w:rsidRPr="00DE65AB">
              <w:t xml:space="preserve">3.21, </w:t>
            </w:r>
            <w:r w:rsidRPr="00A72192">
              <w:t xml:space="preserve">Submission of Declarations of </w:t>
            </w:r>
            <w:r w:rsidRPr="00EB27A7">
              <w:t>Natural Gas Pipeline Coordination</w:t>
            </w:r>
          </w:p>
          <w:p w14:paraId="584D106A" w14:textId="77777777" w:rsidR="005756D2" w:rsidRPr="00FB509B" w:rsidRDefault="005756D2" w:rsidP="0060188A">
            <w:pPr>
              <w:pStyle w:val="NormalArial"/>
              <w:spacing w:before="120" w:after="120"/>
            </w:pPr>
            <w:r>
              <w:t xml:space="preserve">22, Attachment K, </w:t>
            </w:r>
            <w:r w:rsidRPr="00BF2FA9">
              <w:t>Declaration of Natural Gas Pipeline Coordination</w:t>
            </w:r>
          </w:p>
        </w:tc>
      </w:tr>
      <w:tr w:rsidR="005756D2" w14:paraId="4F4B3123" w14:textId="77777777" w:rsidTr="005756D2">
        <w:trPr>
          <w:trHeight w:val="518"/>
        </w:trPr>
        <w:tc>
          <w:tcPr>
            <w:tcW w:w="2767" w:type="dxa"/>
            <w:gridSpan w:val="2"/>
            <w:tcBorders>
              <w:bottom w:val="single" w:sz="4" w:space="0" w:color="auto"/>
            </w:tcBorders>
            <w:shd w:val="clear" w:color="auto" w:fill="FFFFFF"/>
            <w:vAlign w:val="center"/>
          </w:tcPr>
          <w:p w14:paraId="61C12422" w14:textId="77777777" w:rsidR="005756D2" w:rsidRDefault="005756D2" w:rsidP="0060188A">
            <w:pPr>
              <w:pStyle w:val="Header"/>
              <w:spacing w:before="120" w:after="120"/>
            </w:pPr>
            <w:r>
              <w:t>Related Documents Requiring Revision/Related Revision Requests</w:t>
            </w:r>
          </w:p>
        </w:tc>
        <w:tc>
          <w:tcPr>
            <w:tcW w:w="7673" w:type="dxa"/>
            <w:gridSpan w:val="2"/>
            <w:tcBorders>
              <w:bottom w:val="single" w:sz="4" w:space="0" w:color="auto"/>
            </w:tcBorders>
            <w:vAlign w:val="center"/>
          </w:tcPr>
          <w:p w14:paraId="499409DD" w14:textId="77777777" w:rsidR="005756D2" w:rsidRPr="00FB509B" w:rsidRDefault="005756D2" w:rsidP="0060188A">
            <w:pPr>
              <w:pStyle w:val="NormalArial"/>
              <w:spacing w:before="120" w:after="120"/>
            </w:pPr>
            <w:r>
              <w:t>None</w:t>
            </w:r>
          </w:p>
        </w:tc>
      </w:tr>
      <w:tr w:rsidR="005756D2" w14:paraId="7C144CC7" w14:textId="77777777" w:rsidTr="005756D2">
        <w:trPr>
          <w:trHeight w:val="518"/>
        </w:trPr>
        <w:tc>
          <w:tcPr>
            <w:tcW w:w="2767" w:type="dxa"/>
            <w:gridSpan w:val="2"/>
            <w:tcBorders>
              <w:bottom w:val="single" w:sz="4" w:space="0" w:color="auto"/>
            </w:tcBorders>
            <w:shd w:val="clear" w:color="auto" w:fill="FFFFFF"/>
            <w:vAlign w:val="center"/>
          </w:tcPr>
          <w:p w14:paraId="12A8DAFE" w14:textId="77777777" w:rsidR="005756D2" w:rsidRDefault="005756D2" w:rsidP="0060188A">
            <w:pPr>
              <w:pStyle w:val="Header"/>
            </w:pPr>
            <w:r>
              <w:t>Revision Description</w:t>
            </w:r>
          </w:p>
        </w:tc>
        <w:tc>
          <w:tcPr>
            <w:tcW w:w="7673" w:type="dxa"/>
            <w:gridSpan w:val="2"/>
            <w:tcBorders>
              <w:bottom w:val="single" w:sz="4" w:space="0" w:color="auto"/>
            </w:tcBorders>
            <w:vAlign w:val="center"/>
          </w:tcPr>
          <w:p w14:paraId="72E5FC7D" w14:textId="77777777" w:rsidR="005756D2" w:rsidRPr="004C767A" w:rsidRDefault="005756D2" w:rsidP="0060188A">
            <w:pPr>
              <w:pStyle w:val="H2"/>
              <w:tabs>
                <w:tab w:val="clear" w:pos="900"/>
                <w:tab w:val="left" w:pos="0"/>
              </w:tabs>
              <w:spacing w:before="120" w:after="120"/>
              <w:ind w:left="0" w:firstLine="0"/>
              <w:rPr>
                <w:rFonts w:ascii="Arial" w:hAnsi="Arial" w:cs="Arial"/>
                <w:b w:val="0"/>
                <w:bCs/>
              </w:rPr>
            </w:pPr>
            <w:r w:rsidRPr="003A36ED">
              <w:rPr>
                <w:rFonts w:ascii="Arial" w:hAnsi="Arial" w:cs="Arial"/>
                <w:b w:val="0"/>
                <w:bCs/>
              </w:rPr>
              <w:t xml:space="preserve">This Nodal Protocol Revision Request (NPRR) revises language to </w:t>
            </w:r>
            <w:r>
              <w:rPr>
                <w:rFonts w:ascii="Arial" w:hAnsi="Arial" w:cs="Arial"/>
                <w:b w:val="0"/>
                <w:bCs/>
              </w:rPr>
              <w:t xml:space="preserve">change </w:t>
            </w:r>
            <w:r w:rsidRPr="003A36ED">
              <w:rPr>
                <w:rFonts w:ascii="Arial" w:hAnsi="Arial" w:cs="Arial"/>
                <w:b w:val="0"/>
                <w:bCs/>
              </w:rPr>
              <w:t xml:space="preserve">the </w:t>
            </w:r>
            <w:r>
              <w:rPr>
                <w:rFonts w:ascii="Arial" w:hAnsi="Arial" w:cs="Arial"/>
                <w:b w:val="0"/>
                <w:bCs/>
              </w:rPr>
              <w:t xml:space="preserve">method of submitting and receiving the </w:t>
            </w:r>
            <w:r w:rsidRPr="003A36ED">
              <w:rPr>
                <w:rFonts w:ascii="Arial" w:hAnsi="Arial" w:cs="Arial"/>
                <w:b w:val="0"/>
                <w:bCs/>
              </w:rPr>
              <w:t xml:space="preserve">Declaration of Natural Gas Pipeline Coordination </w:t>
            </w:r>
            <w:r>
              <w:rPr>
                <w:rFonts w:ascii="Arial" w:hAnsi="Arial" w:cs="Arial"/>
                <w:b w:val="0"/>
                <w:bCs/>
              </w:rPr>
              <w:t>from a physical form</w:t>
            </w:r>
            <w:r w:rsidRPr="003A36ED">
              <w:rPr>
                <w:rFonts w:ascii="Arial" w:hAnsi="Arial" w:cs="Arial"/>
                <w:b w:val="0"/>
                <w:bCs/>
              </w:rPr>
              <w:t xml:space="preserve"> </w:t>
            </w:r>
            <w:r>
              <w:rPr>
                <w:rFonts w:ascii="Arial" w:hAnsi="Arial" w:cs="Arial"/>
                <w:b w:val="0"/>
                <w:bCs/>
              </w:rPr>
              <w:t xml:space="preserve">to </w:t>
            </w:r>
            <w:r w:rsidRPr="003A36ED">
              <w:rPr>
                <w:rFonts w:ascii="Arial" w:hAnsi="Arial" w:cs="Arial"/>
                <w:b w:val="0"/>
                <w:bCs/>
              </w:rPr>
              <w:t>an electr</w:t>
            </w:r>
            <w:r>
              <w:rPr>
                <w:rFonts w:ascii="Arial" w:hAnsi="Arial" w:cs="Arial"/>
                <w:b w:val="0"/>
                <w:bCs/>
              </w:rPr>
              <w:t>on</w:t>
            </w:r>
            <w:r w:rsidRPr="003A36ED">
              <w:rPr>
                <w:rFonts w:ascii="Arial" w:hAnsi="Arial" w:cs="Arial"/>
                <w:b w:val="0"/>
                <w:bCs/>
              </w:rPr>
              <w:t>ic form</w:t>
            </w:r>
            <w:r>
              <w:rPr>
                <w:rFonts w:ascii="Arial" w:hAnsi="Arial" w:cs="Arial"/>
                <w:b w:val="0"/>
                <w:bCs/>
              </w:rPr>
              <w:t>at</w:t>
            </w:r>
            <w:r w:rsidRPr="003A36ED">
              <w:rPr>
                <w:rFonts w:ascii="Arial" w:hAnsi="Arial" w:cs="Arial"/>
                <w:b w:val="0"/>
                <w:bCs/>
              </w:rPr>
              <w:t>.</w:t>
            </w:r>
            <w:r>
              <w:rPr>
                <w:rFonts w:ascii="Arial" w:hAnsi="Arial" w:cs="Arial"/>
                <w:b w:val="0"/>
                <w:bCs/>
              </w:rPr>
              <w:t xml:space="preserve">  The information required in the declaration will not change. </w:t>
            </w:r>
          </w:p>
        </w:tc>
      </w:tr>
      <w:tr w:rsidR="005756D2" w14:paraId="608414C3" w14:textId="77777777" w:rsidTr="005756D2">
        <w:trPr>
          <w:trHeight w:val="518"/>
        </w:trPr>
        <w:tc>
          <w:tcPr>
            <w:tcW w:w="2767" w:type="dxa"/>
            <w:gridSpan w:val="2"/>
            <w:shd w:val="clear" w:color="auto" w:fill="FFFFFF"/>
            <w:vAlign w:val="center"/>
          </w:tcPr>
          <w:p w14:paraId="31D27AC9" w14:textId="77777777" w:rsidR="005756D2" w:rsidRDefault="005756D2" w:rsidP="0060188A">
            <w:pPr>
              <w:pStyle w:val="Header"/>
            </w:pPr>
            <w:r>
              <w:t>Reason for Revision</w:t>
            </w:r>
          </w:p>
        </w:tc>
        <w:tc>
          <w:tcPr>
            <w:tcW w:w="7673" w:type="dxa"/>
            <w:gridSpan w:val="2"/>
            <w:vAlign w:val="center"/>
          </w:tcPr>
          <w:p w14:paraId="72BD3AAC" w14:textId="62F1CA6A" w:rsidR="005756D2" w:rsidRDefault="005756D2" w:rsidP="0060188A">
            <w:pPr>
              <w:pStyle w:val="NormalArial"/>
              <w:tabs>
                <w:tab w:val="left" w:pos="432"/>
              </w:tabs>
              <w:spacing w:before="120"/>
              <w:ind w:left="432" w:hanging="432"/>
              <w:rPr>
                <w:rFonts w:cs="Arial"/>
                <w:color w:val="000000"/>
              </w:rPr>
            </w:pPr>
            <w:r>
              <w:rPr>
                <w:noProof/>
              </w:rPr>
              <w:drawing>
                <wp:inline distT="0" distB="0" distL="0" distR="0" wp14:anchorId="339EB686" wp14:editId="0A43B7E0">
                  <wp:extent cx="198120" cy="190500"/>
                  <wp:effectExtent l="0" t="0" r="0" b="0"/>
                  <wp:docPr id="122094031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rsidRPr="006629C8">
              <w:t xml:space="preserve">  </w:t>
            </w:r>
            <w:hyperlink r:id="rId13"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6080C787" w14:textId="1A432A1F" w:rsidR="005756D2" w:rsidRPr="00BD53C5" w:rsidRDefault="005756D2" w:rsidP="0060188A">
            <w:pPr>
              <w:pStyle w:val="NormalArial"/>
              <w:tabs>
                <w:tab w:val="left" w:pos="432"/>
              </w:tabs>
              <w:spacing w:before="120"/>
              <w:ind w:left="432" w:hanging="432"/>
              <w:rPr>
                <w:rFonts w:cs="Arial"/>
                <w:color w:val="000000"/>
              </w:rPr>
            </w:pPr>
            <w:r>
              <w:rPr>
                <w:noProof/>
              </w:rPr>
              <w:drawing>
                <wp:inline distT="0" distB="0" distL="0" distR="0" wp14:anchorId="6ACD11FC" wp14:editId="38651E2B">
                  <wp:extent cx="198120" cy="190500"/>
                  <wp:effectExtent l="0" t="0" r="0" b="0"/>
                  <wp:docPr id="115877208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47736760" w14:textId="46703C9B" w:rsidR="005756D2" w:rsidRPr="00BD53C5" w:rsidRDefault="005756D2" w:rsidP="0060188A">
            <w:pPr>
              <w:pStyle w:val="NormalArial"/>
              <w:spacing w:before="120"/>
              <w:ind w:left="432" w:hanging="432"/>
              <w:rPr>
                <w:rFonts w:cs="Arial"/>
                <w:color w:val="000000"/>
              </w:rPr>
            </w:pPr>
            <w:r>
              <w:rPr>
                <w:noProof/>
              </w:rPr>
              <w:drawing>
                <wp:inline distT="0" distB="0" distL="0" distR="0" wp14:anchorId="5837F28C" wp14:editId="61F9C7BB">
                  <wp:extent cx="198120" cy="190500"/>
                  <wp:effectExtent l="0" t="0" r="0" b="0"/>
                  <wp:docPr id="140039343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3151A5D8" w14:textId="77777777" w:rsidR="005756D2" w:rsidRDefault="005756D2" w:rsidP="0060188A">
            <w:pPr>
              <w:pStyle w:val="NormalArial"/>
              <w:spacing w:before="120"/>
              <w:rPr>
                <w:iCs/>
                <w:kern w:val="24"/>
              </w:rPr>
            </w:pPr>
            <w:r>
              <w:rPr>
                <w:noProof/>
              </w:rPr>
              <w:lastRenderedPageBreak/>
              <w:drawing>
                <wp:inline distT="0" distB="0" distL="0" distR="0" wp14:anchorId="7B37E94B" wp14:editId="2AFDD88F">
                  <wp:extent cx="200025" cy="190500"/>
                  <wp:effectExtent l="0" t="0" r="9525" b="0"/>
                  <wp:docPr id="98286375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Pr>
                <w:iCs/>
                <w:kern w:val="24"/>
              </w:rPr>
              <w:t xml:space="preserve"> </w:t>
            </w:r>
            <w:r w:rsidRPr="00344591">
              <w:rPr>
                <w:iCs/>
                <w:kern w:val="24"/>
              </w:rPr>
              <w:t>General system and/or process improvement(s)</w:t>
            </w:r>
          </w:p>
          <w:p w14:paraId="24540C63" w14:textId="3AE56E73" w:rsidR="005756D2" w:rsidRDefault="005756D2" w:rsidP="0060188A">
            <w:pPr>
              <w:pStyle w:val="NormalArial"/>
              <w:spacing w:before="120"/>
              <w:rPr>
                <w:iCs/>
                <w:kern w:val="24"/>
              </w:rPr>
            </w:pPr>
            <w:r>
              <w:rPr>
                <w:noProof/>
              </w:rPr>
              <w:drawing>
                <wp:inline distT="0" distB="0" distL="0" distR="0" wp14:anchorId="7560C464" wp14:editId="561D3E21">
                  <wp:extent cx="198120" cy="190500"/>
                  <wp:effectExtent l="0" t="0" r="0" b="0"/>
                  <wp:docPr id="76540154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rsidRPr="006629C8">
              <w:t xml:space="preserve">  </w:t>
            </w:r>
            <w:r>
              <w:rPr>
                <w:iCs/>
                <w:kern w:val="24"/>
              </w:rPr>
              <w:t>Regulatory requirements</w:t>
            </w:r>
          </w:p>
          <w:p w14:paraId="476BFF4A" w14:textId="3B59B38B" w:rsidR="005756D2" w:rsidRPr="00CD242D" w:rsidRDefault="005756D2" w:rsidP="0060188A">
            <w:pPr>
              <w:pStyle w:val="NormalArial"/>
              <w:spacing w:before="120"/>
              <w:rPr>
                <w:rFonts w:cs="Arial"/>
                <w:color w:val="000000"/>
              </w:rPr>
            </w:pPr>
            <w:r>
              <w:rPr>
                <w:noProof/>
              </w:rPr>
              <w:drawing>
                <wp:inline distT="0" distB="0" distL="0" distR="0" wp14:anchorId="1C5B20DF" wp14:editId="6C19F85B">
                  <wp:extent cx="198120" cy="190500"/>
                  <wp:effectExtent l="0" t="0" r="0" b="0"/>
                  <wp:docPr id="143073957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rsidRPr="006629C8">
              <w:t xml:space="preserve">  </w:t>
            </w:r>
            <w:r>
              <w:rPr>
                <w:rFonts w:cs="Arial"/>
                <w:color w:val="000000"/>
              </w:rPr>
              <w:t>ERCOT Board/PUCT Directive</w:t>
            </w:r>
          </w:p>
          <w:p w14:paraId="152DA51C" w14:textId="77777777" w:rsidR="005756D2" w:rsidRDefault="005756D2" w:rsidP="0060188A">
            <w:pPr>
              <w:pStyle w:val="NormalArial"/>
              <w:rPr>
                <w:i/>
                <w:sz w:val="20"/>
                <w:szCs w:val="20"/>
              </w:rPr>
            </w:pPr>
          </w:p>
          <w:p w14:paraId="1323D3E1" w14:textId="77777777" w:rsidR="005756D2" w:rsidRPr="00176375" w:rsidRDefault="005756D2" w:rsidP="0060188A">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5756D2" w14:paraId="6E743591" w14:textId="77777777" w:rsidTr="005756D2">
        <w:trPr>
          <w:trHeight w:val="518"/>
        </w:trPr>
        <w:tc>
          <w:tcPr>
            <w:tcW w:w="2767" w:type="dxa"/>
            <w:gridSpan w:val="2"/>
            <w:shd w:val="clear" w:color="auto" w:fill="FFFFFF"/>
            <w:vAlign w:val="center"/>
          </w:tcPr>
          <w:p w14:paraId="461D5541" w14:textId="77777777" w:rsidR="005756D2" w:rsidRDefault="005756D2" w:rsidP="0060188A">
            <w:pPr>
              <w:pStyle w:val="Header"/>
            </w:pPr>
            <w:r>
              <w:lastRenderedPageBreak/>
              <w:t>Justification of Reason for Revision and Market Impacts</w:t>
            </w:r>
          </w:p>
        </w:tc>
        <w:tc>
          <w:tcPr>
            <w:tcW w:w="7673" w:type="dxa"/>
            <w:gridSpan w:val="2"/>
            <w:vAlign w:val="center"/>
          </w:tcPr>
          <w:p w14:paraId="6E5C8556" w14:textId="77777777" w:rsidR="005756D2" w:rsidRPr="00625E5D" w:rsidRDefault="005756D2" w:rsidP="0060188A">
            <w:pPr>
              <w:pStyle w:val="NormalArial"/>
              <w:spacing w:before="120" w:after="120"/>
              <w:rPr>
                <w:iCs/>
                <w:kern w:val="24"/>
              </w:rPr>
            </w:pPr>
            <w:r w:rsidRPr="00E01E1C">
              <w:t xml:space="preserve">Currently, Market Participants submit Declarations of Natural Gas Pipeline Coordination </w:t>
            </w:r>
            <w:r>
              <w:t>with</w:t>
            </w:r>
            <w:r w:rsidRPr="00DE71D8">
              <w:t xml:space="preserve"> summer Declaration</w:t>
            </w:r>
            <w:r>
              <w:t>s</w:t>
            </w:r>
            <w:r w:rsidRPr="00DE71D8">
              <w:t xml:space="preserve"> of Weather Preparedness</w:t>
            </w:r>
            <w:r>
              <w:t>.  Collecting this data in an electronic format i</w:t>
            </w:r>
            <w:r w:rsidRPr="00043474">
              <w:t>mprov</w:t>
            </w:r>
            <w:r>
              <w:t>es ERCOT</w:t>
            </w:r>
            <w:r w:rsidRPr="00043474">
              <w:t xml:space="preserve"> data collection</w:t>
            </w:r>
            <w:r>
              <w:t xml:space="preserve"> and extraction </w:t>
            </w:r>
            <w:r w:rsidRPr="00043474">
              <w:t>capabilities</w:t>
            </w:r>
            <w:r>
              <w:t xml:space="preserve"> and</w:t>
            </w:r>
            <w:r w:rsidRPr="00043474">
              <w:t xml:space="preserve"> </w:t>
            </w:r>
            <w:r>
              <w:t xml:space="preserve">provides </w:t>
            </w:r>
            <w:r w:rsidRPr="00043474">
              <w:t>a streamlined experience for Resource Entities.</w:t>
            </w:r>
          </w:p>
        </w:tc>
      </w:tr>
      <w:tr w:rsidR="005756D2" w14:paraId="07702D01" w14:textId="77777777" w:rsidTr="005756D2">
        <w:trPr>
          <w:trHeight w:val="518"/>
        </w:trPr>
        <w:tc>
          <w:tcPr>
            <w:tcW w:w="2767" w:type="dxa"/>
            <w:gridSpan w:val="2"/>
            <w:shd w:val="clear" w:color="auto" w:fill="FFFFFF"/>
            <w:vAlign w:val="center"/>
          </w:tcPr>
          <w:p w14:paraId="579677B4" w14:textId="232E1195" w:rsidR="005756D2" w:rsidRDefault="005756D2" w:rsidP="0060188A">
            <w:pPr>
              <w:pStyle w:val="Header"/>
            </w:pPr>
            <w:r>
              <w:t>PRS Decision</w:t>
            </w:r>
          </w:p>
        </w:tc>
        <w:tc>
          <w:tcPr>
            <w:tcW w:w="7673" w:type="dxa"/>
            <w:gridSpan w:val="2"/>
            <w:vAlign w:val="center"/>
          </w:tcPr>
          <w:p w14:paraId="6F7C3221" w14:textId="77777777" w:rsidR="005756D2" w:rsidRDefault="005756D2" w:rsidP="0060188A">
            <w:pPr>
              <w:pStyle w:val="NormalArial"/>
              <w:spacing w:before="120" w:after="120"/>
            </w:pPr>
            <w:r>
              <w:t xml:space="preserve">On 10/8/25, PRS voted unanimously to </w:t>
            </w:r>
            <w:r w:rsidR="00213A14">
              <w:t>recommend approval of NPRR1303 as amended by the 10/7/25 ERCOT comments.  All Market Segments participated in the vote.</w:t>
            </w:r>
          </w:p>
          <w:p w14:paraId="427B18B8" w14:textId="0C201F5D" w:rsidR="000F408B" w:rsidRPr="00E01E1C" w:rsidRDefault="000F408B" w:rsidP="0060188A">
            <w:pPr>
              <w:pStyle w:val="NormalArial"/>
              <w:spacing w:before="120" w:after="120"/>
            </w:pPr>
            <w:r>
              <w:t>On 11/12/25, PRS voted unanimously to endorse and forward to TAC the 10/8/25 PRS Report and 10/21/25 Revised Impact Analysis for NPRR1303.  All Market Segments participated in the vote.</w:t>
            </w:r>
          </w:p>
        </w:tc>
      </w:tr>
      <w:tr w:rsidR="005756D2" w14:paraId="5D6771C8" w14:textId="77777777" w:rsidTr="003D4C78">
        <w:trPr>
          <w:trHeight w:val="518"/>
        </w:trPr>
        <w:tc>
          <w:tcPr>
            <w:tcW w:w="2767" w:type="dxa"/>
            <w:gridSpan w:val="2"/>
            <w:shd w:val="clear" w:color="auto" w:fill="FFFFFF"/>
            <w:vAlign w:val="center"/>
          </w:tcPr>
          <w:p w14:paraId="765A7186" w14:textId="4281C23F" w:rsidR="005756D2" w:rsidRDefault="005756D2" w:rsidP="0060188A">
            <w:pPr>
              <w:pStyle w:val="Header"/>
            </w:pPr>
            <w:r>
              <w:t>Summary of PRS Discussion</w:t>
            </w:r>
          </w:p>
        </w:tc>
        <w:tc>
          <w:tcPr>
            <w:tcW w:w="7673" w:type="dxa"/>
            <w:gridSpan w:val="2"/>
            <w:vAlign w:val="center"/>
          </w:tcPr>
          <w:p w14:paraId="46030923" w14:textId="77777777" w:rsidR="005756D2" w:rsidRDefault="00213A14" w:rsidP="0060188A">
            <w:pPr>
              <w:pStyle w:val="NormalArial"/>
              <w:spacing w:before="120" w:after="120"/>
            </w:pPr>
            <w:r>
              <w:t xml:space="preserve">On 10/8/25, </w:t>
            </w:r>
            <w:r w:rsidR="00B240A3">
              <w:t xml:space="preserve">PRS reviewed NPRR1303 and the 10/7/25 ERCOT comments.  ERCOT Staff confirmed that NPRR1303 is not contingent on NPRR1302, </w:t>
            </w:r>
            <w:r w:rsidR="00B240A3" w:rsidRPr="00B240A3">
              <w:t xml:space="preserve">Addition of a Market Participant Service Portal </w:t>
            </w:r>
            <w:r w:rsidR="00B240A3">
              <w:t>W</w:t>
            </w:r>
            <w:r w:rsidR="00B240A3" w:rsidRPr="00B240A3">
              <w:t xml:space="preserve">ithin the MIS Certified Area and Revision of </w:t>
            </w:r>
            <w:proofErr w:type="gramStart"/>
            <w:r w:rsidR="00B240A3" w:rsidRPr="00B240A3">
              <w:t>Forms</w:t>
            </w:r>
            <w:r w:rsidR="00DA53B2">
              <w:t>,</w:t>
            </w:r>
            <w:r w:rsidR="00B240A3">
              <w:t xml:space="preserve"> and</w:t>
            </w:r>
            <w:proofErr w:type="gramEnd"/>
            <w:r w:rsidR="00B240A3">
              <w:t xml:space="preserve"> spoke of</w:t>
            </w:r>
            <w:r w:rsidR="00FE4943">
              <w:t xml:space="preserve"> </w:t>
            </w:r>
            <w:r w:rsidR="00DA53B2">
              <w:t xml:space="preserve">an </w:t>
            </w:r>
            <w:r w:rsidR="00FE4943">
              <w:t xml:space="preserve">upcoming project to convert </w:t>
            </w:r>
            <w:r w:rsidR="00B240A3">
              <w:t>other forms to electronic format.</w:t>
            </w:r>
          </w:p>
          <w:p w14:paraId="06C20C88" w14:textId="4B8B8991" w:rsidR="000F408B" w:rsidRPr="00E01E1C" w:rsidRDefault="000F408B" w:rsidP="0060188A">
            <w:pPr>
              <w:pStyle w:val="NormalArial"/>
              <w:spacing w:before="120" w:after="120"/>
            </w:pPr>
            <w:r>
              <w:t>On 11/12/25, PRS reviewed the 10/21/25 Revised Impact Analysis.</w:t>
            </w:r>
          </w:p>
        </w:tc>
      </w:tr>
      <w:tr w:rsidR="003D4C78" w14:paraId="1D8AB393" w14:textId="77777777" w:rsidTr="003D4C78">
        <w:trPr>
          <w:trHeight w:val="518"/>
        </w:trPr>
        <w:tc>
          <w:tcPr>
            <w:tcW w:w="2767" w:type="dxa"/>
            <w:gridSpan w:val="2"/>
            <w:shd w:val="clear" w:color="auto" w:fill="FFFFFF"/>
            <w:vAlign w:val="center"/>
          </w:tcPr>
          <w:p w14:paraId="3690C530" w14:textId="6DCB9BD2" w:rsidR="003D4C78" w:rsidRDefault="003D4C78" w:rsidP="0060188A">
            <w:pPr>
              <w:pStyle w:val="Header"/>
            </w:pPr>
            <w:r>
              <w:t>TAC Decision</w:t>
            </w:r>
          </w:p>
        </w:tc>
        <w:tc>
          <w:tcPr>
            <w:tcW w:w="7673" w:type="dxa"/>
            <w:gridSpan w:val="2"/>
            <w:vAlign w:val="center"/>
          </w:tcPr>
          <w:p w14:paraId="6AE991C9" w14:textId="099E17AC" w:rsidR="003D4C78" w:rsidRDefault="003D4C78" w:rsidP="0060188A">
            <w:pPr>
              <w:pStyle w:val="NormalArial"/>
              <w:spacing w:before="120" w:after="120"/>
            </w:pPr>
            <w:r>
              <w:t>On 11/19/25, TAC voted unanimously to recommend approval of NPRR1303 as recommended by PRS in the 11/12/25 PRS Report.  All Market Segments participated in the vote.</w:t>
            </w:r>
          </w:p>
        </w:tc>
      </w:tr>
      <w:tr w:rsidR="003D4C78" w14:paraId="4AF56839" w14:textId="77777777" w:rsidTr="003D4C78">
        <w:trPr>
          <w:trHeight w:val="518"/>
        </w:trPr>
        <w:tc>
          <w:tcPr>
            <w:tcW w:w="2767" w:type="dxa"/>
            <w:gridSpan w:val="2"/>
            <w:shd w:val="clear" w:color="auto" w:fill="FFFFFF"/>
            <w:vAlign w:val="center"/>
          </w:tcPr>
          <w:p w14:paraId="77E481EE" w14:textId="7444D9FE" w:rsidR="003D4C78" w:rsidRDefault="003D4C78" w:rsidP="0060188A">
            <w:pPr>
              <w:pStyle w:val="Header"/>
            </w:pPr>
            <w:r>
              <w:t>Summary of TAC Discussion</w:t>
            </w:r>
          </w:p>
        </w:tc>
        <w:tc>
          <w:tcPr>
            <w:tcW w:w="7673" w:type="dxa"/>
            <w:gridSpan w:val="2"/>
            <w:vAlign w:val="center"/>
          </w:tcPr>
          <w:p w14:paraId="14598FFC" w14:textId="6F1B053F" w:rsidR="003D4C78" w:rsidRDefault="003D4C78" w:rsidP="0060188A">
            <w:pPr>
              <w:pStyle w:val="NormalArial"/>
              <w:spacing w:before="120" w:after="120"/>
            </w:pPr>
            <w:r>
              <w:t>On 11/19/25, there was no additional discussion beyond TAC review of the items below.</w:t>
            </w:r>
          </w:p>
        </w:tc>
      </w:tr>
      <w:tr w:rsidR="003D4C78" w14:paraId="64956B0A" w14:textId="77777777" w:rsidTr="005756D2">
        <w:trPr>
          <w:trHeight w:val="518"/>
        </w:trPr>
        <w:tc>
          <w:tcPr>
            <w:tcW w:w="2767" w:type="dxa"/>
            <w:gridSpan w:val="2"/>
            <w:tcBorders>
              <w:bottom w:val="single" w:sz="4" w:space="0" w:color="auto"/>
            </w:tcBorders>
            <w:shd w:val="clear" w:color="auto" w:fill="FFFFFF"/>
            <w:vAlign w:val="center"/>
          </w:tcPr>
          <w:p w14:paraId="3B1E8E8C" w14:textId="1306B875" w:rsidR="003D4C78" w:rsidRDefault="003D4C78" w:rsidP="0060188A">
            <w:pPr>
              <w:pStyle w:val="Header"/>
            </w:pPr>
            <w:r>
              <w:t>TAC Review/Justification of Recommendation</w:t>
            </w:r>
          </w:p>
        </w:tc>
        <w:tc>
          <w:tcPr>
            <w:tcW w:w="7673" w:type="dxa"/>
            <w:gridSpan w:val="2"/>
            <w:tcBorders>
              <w:bottom w:val="single" w:sz="4" w:space="0" w:color="auto"/>
            </w:tcBorders>
            <w:vAlign w:val="center"/>
          </w:tcPr>
          <w:p w14:paraId="57CAEBB5" w14:textId="6C0D5C9C" w:rsidR="003D4C78" w:rsidRDefault="003D4C78" w:rsidP="003D4C78">
            <w:pPr>
              <w:pStyle w:val="NormalArial"/>
              <w:spacing w:before="120" w:after="120"/>
              <w:rPr>
                <w:rFonts w:cs="Arial"/>
              </w:rPr>
            </w:pPr>
            <w:r>
              <w:rPr>
                <w:rFonts w:cs="Arial"/>
                <w:noProof/>
              </w:rPr>
              <w:drawing>
                <wp:inline distT="0" distB="0" distL="0" distR="0" wp14:anchorId="22EF1CB6" wp14:editId="54CA32D8">
                  <wp:extent cx="198120" cy="190500"/>
                  <wp:effectExtent l="0" t="0" r="0" b="0"/>
                  <wp:docPr id="180017712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rPr>
                <w:rFonts w:cs="Arial"/>
              </w:rPr>
              <w:t xml:space="preserve">  Revision Request ties to Reason for Revision as explained in Justification </w:t>
            </w:r>
          </w:p>
          <w:p w14:paraId="1EC167F5" w14:textId="5BE694DD" w:rsidR="003D4C78" w:rsidRDefault="003D4C78" w:rsidP="003D4C78">
            <w:pPr>
              <w:pStyle w:val="NormalArial"/>
              <w:spacing w:before="120" w:after="120"/>
              <w:rPr>
                <w:rFonts w:cs="Arial"/>
              </w:rPr>
            </w:pPr>
            <w:r>
              <w:rPr>
                <w:rFonts w:cs="Arial"/>
                <w:noProof/>
              </w:rPr>
              <w:drawing>
                <wp:inline distT="0" distB="0" distL="0" distR="0" wp14:anchorId="4A2D363A" wp14:editId="5E401806">
                  <wp:extent cx="198120" cy="190500"/>
                  <wp:effectExtent l="0" t="0" r="0" b="0"/>
                  <wp:docPr id="39481580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rPr>
                <w:rFonts w:cs="Arial"/>
              </w:rPr>
              <w:t xml:space="preserve">  Impact Analysis reviewed and impacts are justified as explained in Justification</w:t>
            </w:r>
          </w:p>
          <w:p w14:paraId="7CBDD660" w14:textId="739A9B68" w:rsidR="003D4C78" w:rsidRDefault="003D4C78" w:rsidP="003D4C78">
            <w:pPr>
              <w:pStyle w:val="NormalArial"/>
              <w:spacing w:before="120" w:after="120"/>
              <w:rPr>
                <w:rFonts w:cs="Arial"/>
              </w:rPr>
            </w:pPr>
            <w:r>
              <w:rPr>
                <w:rFonts w:cs="Arial"/>
                <w:noProof/>
              </w:rPr>
              <w:drawing>
                <wp:inline distT="0" distB="0" distL="0" distR="0" wp14:anchorId="43862D2E" wp14:editId="0503888F">
                  <wp:extent cx="198120" cy="190500"/>
                  <wp:effectExtent l="0" t="0" r="0" b="0"/>
                  <wp:docPr id="106337334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rPr>
                <w:rFonts w:cs="Arial"/>
              </w:rPr>
              <w:t xml:space="preserve">  Opinions were reviewed and discussed</w:t>
            </w:r>
          </w:p>
          <w:p w14:paraId="19D61FCE" w14:textId="4F2BA658" w:rsidR="003D4C78" w:rsidRDefault="003D4C78" w:rsidP="003D4C78">
            <w:pPr>
              <w:pStyle w:val="NormalArial"/>
              <w:spacing w:before="120" w:after="120"/>
              <w:rPr>
                <w:rFonts w:cs="Arial"/>
              </w:rPr>
            </w:pPr>
            <w:r>
              <w:rPr>
                <w:rFonts w:cs="Arial"/>
                <w:noProof/>
              </w:rPr>
              <w:drawing>
                <wp:inline distT="0" distB="0" distL="0" distR="0" wp14:anchorId="0D801CF3" wp14:editId="2D5273A7">
                  <wp:extent cx="198120" cy="190500"/>
                  <wp:effectExtent l="0" t="0" r="0" b="0"/>
                  <wp:docPr id="58877168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rPr>
                <w:rFonts w:cs="Arial"/>
              </w:rPr>
              <w:t xml:space="preserve">  Comments were reviewed and discussed (if applicable)</w:t>
            </w:r>
          </w:p>
          <w:p w14:paraId="1E4F55A5" w14:textId="0096CD71" w:rsidR="003D4C78" w:rsidRDefault="003D4C78" w:rsidP="003D4C78">
            <w:pPr>
              <w:pStyle w:val="NormalArial"/>
              <w:spacing w:before="120" w:after="120"/>
            </w:pPr>
            <w:r>
              <w:rPr>
                <w:rFonts w:cs="Arial"/>
                <w:noProof/>
              </w:rPr>
              <w:lastRenderedPageBreak/>
              <w:drawing>
                <wp:inline distT="0" distB="0" distL="0" distR="0" wp14:anchorId="06E34496" wp14:editId="0B3B64CD">
                  <wp:extent cx="198120" cy="190500"/>
                  <wp:effectExtent l="0" t="0" r="0" b="0"/>
                  <wp:docPr id="68940067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rPr>
                <w:rFonts w:cs="Arial"/>
              </w:rPr>
              <w:t xml:space="preserve">  Other: (explain)</w:t>
            </w:r>
          </w:p>
        </w:tc>
      </w:tr>
    </w:tbl>
    <w:p w14:paraId="36AB0EEB" w14:textId="77777777" w:rsidR="006B2A22" w:rsidRDefault="006B2A22" w:rsidP="006B2A2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213A14" w14:paraId="31D1794A" w14:textId="77777777" w:rsidTr="00213A14">
        <w:trPr>
          <w:trHeight w:val="518"/>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8842D79" w14:textId="77777777" w:rsidR="00213A14" w:rsidRDefault="00213A14">
            <w:pPr>
              <w:pStyle w:val="NormalArial"/>
              <w:spacing w:before="120" w:after="120"/>
              <w:jc w:val="center"/>
              <w:rPr>
                <w:b/>
                <w:bCs/>
              </w:rPr>
            </w:pPr>
            <w:r>
              <w:rPr>
                <w:b/>
                <w:bCs/>
              </w:rPr>
              <w:t>Opinion</w:t>
            </w:r>
          </w:p>
        </w:tc>
      </w:tr>
      <w:tr w:rsidR="00213A14" w14:paraId="13D3D656" w14:textId="77777777" w:rsidTr="00213A14">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C26C8CD" w14:textId="77777777" w:rsidR="00213A14" w:rsidRDefault="00213A14">
            <w:pPr>
              <w:pStyle w:val="Header"/>
              <w:spacing w:before="120" w:after="120"/>
            </w:pPr>
            <w:r>
              <w:t>Credit Review</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6F22DCD" w14:textId="64E8C573" w:rsidR="00213A14" w:rsidRDefault="003B016E">
            <w:pPr>
              <w:pStyle w:val="NormalArial"/>
              <w:spacing w:before="120" w:after="120"/>
            </w:pPr>
            <w:r w:rsidRPr="003B016E">
              <w:t>ERCOT Credit Staff and the Credit Finance Sub Group (CFSG) have reviewed NPRR1303 and do not believe that it requires changes to credit monitoring activity or the calculation of liability.</w:t>
            </w:r>
          </w:p>
        </w:tc>
      </w:tr>
      <w:tr w:rsidR="00213A14" w14:paraId="609F9B63" w14:textId="77777777" w:rsidTr="00213A14">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D251F2" w14:textId="77777777" w:rsidR="00213A14" w:rsidRDefault="00213A14">
            <w:pPr>
              <w:pStyle w:val="Header"/>
              <w:spacing w:before="120" w:after="120"/>
            </w:pPr>
            <w:r>
              <w:t>Independent Market Monitor Opinion</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F9E8D4D" w14:textId="702D67FE" w:rsidR="00213A14" w:rsidRDefault="003D4C78">
            <w:pPr>
              <w:pStyle w:val="NormalArial"/>
              <w:spacing w:before="120" w:after="120"/>
            </w:pPr>
            <w:r>
              <w:t>IMM has no opinion on NPRR1303.</w:t>
            </w:r>
          </w:p>
        </w:tc>
      </w:tr>
      <w:tr w:rsidR="00213A14" w14:paraId="2C93D7D0" w14:textId="77777777" w:rsidTr="00213A14">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6190BB1" w14:textId="77777777" w:rsidR="00213A14" w:rsidRDefault="00213A14">
            <w:pPr>
              <w:pStyle w:val="Header"/>
              <w:spacing w:before="120" w:after="120"/>
            </w:pPr>
            <w:r>
              <w:t>ERCOT Opinion</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9E26043" w14:textId="69E6C013" w:rsidR="00213A14" w:rsidRDefault="003B016E">
            <w:pPr>
              <w:pStyle w:val="NormalArial"/>
              <w:spacing w:before="120" w:after="120"/>
            </w:pPr>
            <w:r w:rsidRPr="003B016E">
              <w:t>ERCOT supports approval of NPRR1303.</w:t>
            </w:r>
          </w:p>
        </w:tc>
      </w:tr>
      <w:tr w:rsidR="00213A14" w14:paraId="6058159F" w14:textId="77777777" w:rsidTr="00213A14">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CB0880" w14:textId="77777777" w:rsidR="00213A14" w:rsidRDefault="00213A14">
            <w:pPr>
              <w:pStyle w:val="Header"/>
              <w:spacing w:before="120" w:after="120"/>
            </w:pPr>
            <w:r>
              <w:t>ERCOT Market Impact Statement</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E11EA59" w14:textId="488F8423" w:rsidR="00213A14" w:rsidRDefault="003B016E">
            <w:pPr>
              <w:pStyle w:val="NormalArial"/>
              <w:spacing w:before="120" w:after="120"/>
            </w:pPr>
            <w:r w:rsidRPr="003B016E">
              <w:t>ERCOT Staff has reviewed NPRR1303 and believes that it provides a positive market impact by improving the process in which the Declaration of Natural Gas Pipeline Coordination is submitted and received, from a physical form to an electronic format.</w:t>
            </w:r>
          </w:p>
        </w:tc>
      </w:tr>
    </w:tbl>
    <w:p w14:paraId="720045B7" w14:textId="77777777" w:rsidR="00213A14" w:rsidRDefault="00213A14" w:rsidP="006B2A2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213A14" w14:paraId="492C1F21" w14:textId="77777777" w:rsidTr="00213A14">
        <w:trPr>
          <w:cantSplit/>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DBE50BC" w14:textId="77777777" w:rsidR="00213A14" w:rsidRDefault="00213A14">
            <w:pPr>
              <w:pStyle w:val="Header"/>
              <w:jc w:val="center"/>
              <w:rPr>
                <w:bCs w:val="0"/>
              </w:rPr>
            </w:pPr>
            <w:bookmarkStart w:id="0" w:name="_Hlk154568842"/>
            <w:r>
              <w:t>Sponsor</w:t>
            </w:r>
          </w:p>
        </w:tc>
      </w:tr>
      <w:tr w:rsidR="00213A14" w14:paraId="23F39A9E" w14:textId="77777777" w:rsidTr="00213A14">
        <w:trPr>
          <w:cantSplit/>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CB2FEDE" w14:textId="77777777" w:rsidR="00213A14" w:rsidRDefault="00213A14">
            <w:pPr>
              <w:pStyle w:val="Header"/>
              <w:rPr>
                <w:bCs w:val="0"/>
              </w:rPr>
            </w:pPr>
            <w:r>
              <w:rPr>
                <w:bCs w:val="0"/>
              </w:rPr>
              <w:t>Name</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9E8683C" w14:textId="6173C16F" w:rsidR="00213A14" w:rsidRDefault="00AC0365">
            <w:pPr>
              <w:pStyle w:val="NormalArial"/>
            </w:pPr>
            <w:r>
              <w:t>Sheri Messer</w:t>
            </w:r>
          </w:p>
        </w:tc>
      </w:tr>
      <w:tr w:rsidR="00213A14" w14:paraId="3906B433" w14:textId="77777777" w:rsidTr="00213A14">
        <w:trPr>
          <w:cantSplit/>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37F6A8D" w14:textId="77777777" w:rsidR="00213A14" w:rsidRDefault="00213A14">
            <w:pPr>
              <w:pStyle w:val="Header"/>
              <w:rPr>
                <w:bCs w:val="0"/>
              </w:rPr>
            </w:pPr>
            <w:r>
              <w:rPr>
                <w:bCs w:val="0"/>
              </w:rPr>
              <w:t>E-mail Address</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A27842E" w14:textId="65590079" w:rsidR="00213A14" w:rsidRDefault="006A2720">
            <w:pPr>
              <w:pStyle w:val="NormalArial"/>
            </w:pPr>
            <w:hyperlink r:id="rId21" w:history="1">
              <w:r w:rsidRPr="00CA3BEC">
                <w:rPr>
                  <w:rStyle w:val="Hyperlink"/>
                </w:rPr>
                <w:t>Sheri.messer@ercot.com</w:t>
              </w:r>
            </w:hyperlink>
          </w:p>
        </w:tc>
      </w:tr>
      <w:tr w:rsidR="00213A14" w14:paraId="3D92C4D1" w14:textId="77777777" w:rsidTr="00213A14">
        <w:trPr>
          <w:cantSplit/>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13BDA0C" w14:textId="77777777" w:rsidR="00213A14" w:rsidRDefault="00213A14">
            <w:pPr>
              <w:pStyle w:val="Header"/>
              <w:rPr>
                <w:bCs w:val="0"/>
              </w:rPr>
            </w:pPr>
            <w:r>
              <w:rPr>
                <w:bCs w:val="0"/>
              </w:rPr>
              <w:t>Company</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028F02E" w14:textId="53B91EF4" w:rsidR="00213A14" w:rsidRDefault="007B685C">
            <w:pPr>
              <w:pStyle w:val="NormalArial"/>
            </w:pPr>
            <w:r>
              <w:t>ERCOT</w:t>
            </w:r>
          </w:p>
        </w:tc>
      </w:tr>
      <w:tr w:rsidR="00213A14" w14:paraId="63BE7295" w14:textId="77777777" w:rsidTr="00213A14">
        <w:trPr>
          <w:cantSplit/>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29550EE" w14:textId="77777777" w:rsidR="00213A14" w:rsidRDefault="00213A14">
            <w:pPr>
              <w:pStyle w:val="Header"/>
              <w:rPr>
                <w:bCs w:val="0"/>
              </w:rPr>
            </w:pPr>
            <w:r>
              <w:rPr>
                <w:bCs w:val="0"/>
              </w:rPr>
              <w:t>Phone Number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54E9BDD" w14:textId="57C2C976" w:rsidR="00213A14" w:rsidRDefault="00491E48">
            <w:pPr>
              <w:pStyle w:val="NormalArial"/>
            </w:pPr>
            <w:r w:rsidRPr="00EF7BAB">
              <w:t>512-</w:t>
            </w:r>
            <w:r>
              <w:t>695-5558</w:t>
            </w:r>
          </w:p>
        </w:tc>
      </w:tr>
      <w:tr w:rsidR="00213A14" w14:paraId="7701BEB8" w14:textId="77777777" w:rsidTr="00213A14">
        <w:trPr>
          <w:cantSplit/>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C3E9D5E" w14:textId="77777777" w:rsidR="00213A14" w:rsidRDefault="00213A14">
            <w:pPr>
              <w:pStyle w:val="Header"/>
              <w:rPr>
                <w:bCs w:val="0"/>
              </w:rPr>
            </w:pPr>
            <w:r>
              <w:rPr>
                <w:bCs w:val="0"/>
              </w:rPr>
              <w:t>Cell Number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927CD75" w14:textId="1DD0DF7A" w:rsidR="00213A14" w:rsidRDefault="00213A14">
            <w:pPr>
              <w:pStyle w:val="NormalArial"/>
            </w:pPr>
          </w:p>
        </w:tc>
      </w:tr>
      <w:tr w:rsidR="00213A14" w14:paraId="1A3B96DD" w14:textId="77777777" w:rsidTr="00213A14">
        <w:trPr>
          <w:cantSplit/>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8FE820C" w14:textId="77777777" w:rsidR="00213A14" w:rsidRDefault="00213A14">
            <w:pPr>
              <w:pStyle w:val="Header"/>
              <w:rPr>
                <w:bCs w:val="0"/>
              </w:rPr>
            </w:pPr>
            <w:r>
              <w:rPr>
                <w:bCs w:val="0"/>
              </w:rPr>
              <w:t>Market Segment</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6CFBABB" w14:textId="6F70D038" w:rsidR="00213A14" w:rsidRDefault="00E338C4">
            <w:pPr>
              <w:pStyle w:val="NormalArial"/>
            </w:pPr>
            <w:r>
              <w:t>Not Applicable</w:t>
            </w:r>
          </w:p>
        </w:tc>
      </w:tr>
      <w:bookmarkEnd w:id="0"/>
    </w:tbl>
    <w:p w14:paraId="7B176ABB" w14:textId="77777777" w:rsidR="00213A14" w:rsidRDefault="00213A14" w:rsidP="00213A1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213A14" w14:paraId="15870CC5" w14:textId="77777777" w:rsidTr="00213A14">
        <w:trPr>
          <w:cantSplit/>
          <w:trHeight w:val="432"/>
        </w:trPr>
        <w:tc>
          <w:tcPr>
            <w:tcW w:w="10440" w:type="dxa"/>
            <w:gridSpan w:val="2"/>
            <w:tcBorders>
              <w:top w:val="single" w:sz="4" w:space="0" w:color="auto"/>
              <w:left w:val="single" w:sz="4" w:space="0" w:color="auto"/>
              <w:bottom w:val="single" w:sz="4" w:space="0" w:color="auto"/>
              <w:right w:val="single" w:sz="4" w:space="0" w:color="auto"/>
            </w:tcBorders>
            <w:vAlign w:val="center"/>
            <w:hideMark/>
          </w:tcPr>
          <w:p w14:paraId="4C668EF4" w14:textId="77777777" w:rsidR="00213A14" w:rsidRDefault="00213A14">
            <w:pPr>
              <w:pStyle w:val="NormalArial"/>
              <w:jc w:val="center"/>
              <w:rPr>
                <w:b/>
              </w:rPr>
            </w:pPr>
            <w:r>
              <w:rPr>
                <w:b/>
              </w:rPr>
              <w:t>Market Rules Staff Contact</w:t>
            </w:r>
          </w:p>
        </w:tc>
      </w:tr>
      <w:tr w:rsidR="00213A14" w14:paraId="0074B756" w14:textId="77777777" w:rsidTr="00213A14">
        <w:trPr>
          <w:cantSplit/>
          <w:trHeight w:val="432"/>
        </w:trPr>
        <w:tc>
          <w:tcPr>
            <w:tcW w:w="2880" w:type="dxa"/>
            <w:tcBorders>
              <w:top w:val="single" w:sz="4" w:space="0" w:color="auto"/>
              <w:left w:val="single" w:sz="4" w:space="0" w:color="auto"/>
              <w:bottom w:val="single" w:sz="4" w:space="0" w:color="auto"/>
              <w:right w:val="single" w:sz="4" w:space="0" w:color="auto"/>
            </w:tcBorders>
            <w:vAlign w:val="center"/>
            <w:hideMark/>
          </w:tcPr>
          <w:p w14:paraId="7901AB25" w14:textId="77777777" w:rsidR="00213A14" w:rsidRDefault="00213A14">
            <w:pPr>
              <w:pStyle w:val="NormalArial"/>
              <w:rPr>
                <w:b/>
              </w:rPr>
            </w:pPr>
            <w:r>
              <w:rPr>
                <w:b/>
              </w:rPr>
              <w:t>Name</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00F9284" w14:textId="77777777" w:rsidR="00213A14" w:rsidRDefault="00213A14">
            <w:pPr>
              <w:pStyle w:val="NormalArial"/>
            </w:pPr>
            <w:r>
              <w:rPr>
                <w:rFonts w:cs="Arial"/>
              </w:rPr>
              <w:t>Jordan Troublefield</w:t>
            </w:r>
          </w:p>
        </w:tc>
      </w:tr>
      <w:tr w:rsidR="00213A14" w14:paraId="16E4794C" w14:textId="77777777" w:rsidTr="00213A14">
        <w:trPr>
          <w:cantSplit/>
          <w:trHeight w:val="432"/>
        </w:trPr>
        <w:tc>
          <w:tcPr>
            <w:tcW w:w="2880" w:type="dxa"/>
            <w:tcBorders>
              <w:top w:val="single" w:sz="4" w:space="0" w:color="auto"/>
              <w:left w:val="single" w:sz="4" w:space="0" w:color="auto"/>
              <w:bottom w:val="single" w:sz="4" w:space="0" w:color="auto"/>
              <w:right w:val="single" w:sz="4" w:space="0" w:color="auto"/>
            </w:tcBorders>
            <w:vAlign w:val="center"/>
            <w:hideMark/>
          </w:tcPr>
          <w:p w14:paraId="18AA0881" w14:textId="77777777" w:rsidR="00213A14" w:rsidRDefault="00213A14">
            <w:pPr>
              <w:pStyle w:val="NormalArial"/>
              <w:rPr>
                <w:b/>
              </w:rPr>
            </w:pPr>
            <w:r>
              <w:rPr>
                <w:b/>
              </w:rPr>
              <w:t>E-Mail Address</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E15016C" w14:textId="77777777" w:rsidR="00213A14" w:rsidRDefault="00213A14">
            <w:pPr>
              <w:pStyle w:val="NormalArial"/>
            </w:pPr>
            <w:hyperlink r:id="rId22" w:history="1">
              <w:r>
                <w:rPr>
                  <w:rStyle w:val="Hyperlink"/>
                </w:rPr>
                <w:t>Jordan.Troublefield@ercot.com</w:t>
              </w:r>
            </w:hyperlink>
          </w:p>
        </w:tc>
      </w:tr>
      <w:tr w:rsidR="00213A14" w14:paraId="14DE390A" w14:textId="77777777" w:rsidTr="00213A14">
        <w:trPr>
          <w:cantSplit/>
          <w:trHeight w:val="432"/>
        </w:trPr>
        <w:tc>
          <w:tcPr>
            <w:tcW w:w="2880" w:type="dxa"/>
            <w:tcBorders>
              <w:top w:val="single" w:sz="4" w:space="0" w:color="auto"/>
              <w:left w:val="single" w:sz="4" w:space="0" w:color="auto"/>
              <w:bottom w:val="single" w:sz="4" w:space="0" w:color="auto"/>
              <w:right w:val="single" w:sz="4" w:space="0" w:color="auto"/>
            </w:tcBorders>
            <w:vAlign w:val="center"/>
            <w:hideMark/>
          </w:tcPr>
          <w:p w14:paraId="560E075D" w14:textId="77777777" w:rsidR="00213A14" w:rsidRDefault="00213A14">
            <w:pPr>
              <w:pStyle w:val="NormalArial"/>
              <w:rPr>
                <w:b/>
              </w:rPr>
            </w:pPr>
            <w:r>
              <w:rPr>
                <w:b/>
              </w:rPr>
              <w:t>Phone Number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33D61CF" w14:textId="77777777" w:rsidR="00213A14" w:rsidRDefault="00213A14">
            <w:pPr>
              <w:pStyle w:val="NormalArial"/>
            </w:pPr>
            <w:r>
              <w:rPr>
                <w:rFonts w:cs="Arial"/>
              </w:rPr>
              <w:t>512-248-6521</w:t>
            </w:r>
          </w:p>
        </w:tc>
      </w:tr>
    </w:tbl>
    <w:p w14:paraId="2C3EEB68" w14:textId="77777777" w:rsidR="00213A14" w:rsidRDefault="00213A14" w:rsidP="00213A1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213A14" w14:paraId="3193AA0C" w14:textId="77777777" w:rsidTr="00213A14">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4D9C628" w14:textId="77777777" w:rsidR="00213A14" w:rsidRDefault="00213A14">
            <w:pPr>
              <w:pStyle w:val="NormalArial"/>
              <w:ind w:hanging="2"/>
              <w:jc w:val="center"/>
              <w:rPr>
                <w:b/>
              </w:rPr>
            </w:pPr>
            <w:r>
              <w:rPr>
                <w:b/>
              </w:rPr>
              <w:t>Comments Received</w:t>
            </w:r>
          </w:p>
        </w:tc>
      </w:tr>
      <w:tr w:rsidR="00213A14" w14:paraId="56A8E6CF" w14:textId="77777777" w:rsidTr="00213A1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8EF6D13" w14:textId="77777777" w:rsidR="00213A14" w:rsidRDefault="00213A14">
            <w:pPr>
              <w:pStyle w:val="NormalArial"/>
              <w:ind w:hanging="2"/>
              <w:rPr>
                <w:bCs/>
              </w:rPr>
            </w:pPr>
            <w:r>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43815CB" w14:textId="77777777" w:rsidR="00213A14" w:rsidRDefault="00213A14">
            <w:pPr>
              <w:pStyle w:val="NormalArial"/>
              <w:ind w:hanging="2"/>
              <w:rPr>
                <w:b/>
              </w:rPr>
            </w:pPr>
            <w:r>
              <w:rPr>
                <w:b/>
              </w:rPr>
              <w:t>Comment Summary</w:t>
            </w:r>
          </w:p>
        </w:tc>
      </w:tr>
      <w:tr w:rsidR="00213A14" w14:paraId="1B25DD24" w14:textId="77777777" w:rsidTr="00213A1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8AB79C7" w14:textId="55F0DB12" w:rsidR="00213A14" w:rsidRDefault="00213A14">
            <w:pPr>
              <w:spacing w:before="120" w:after="120"/>
              <w:rPr>
                <w:rFonts w:ascii="Arial" w:hAnsi="Arial" w:cs="Arial"/>
              </w:rPr>
            </w:pPr>
            <w:r>
              <w:rPr>
                <w:rFonts w:ascii="Arial" w:hAnsi="Arial" w:cs="Arial"/>
              </w:rPr>
              <w:t>ERCOT 100725</w:t>
            </w:r>
          </w:p>
        </w:tc>
        <w:tc>
          <w:tcPr>
            <w:tcW w:w="7560" w:type="dxa"/>
            <w:tcBorders>
              <w:top w:val="single" w:sz="4" w:space="0" w:color="auto"/>
              <w:left w:val="single" w:sz="4" w:space="0" w:color="auto"/>
              <w:bottom w:val="single" w:sz="4" w:space="0" w:color="auto"/>
              <w:right w:val="single" w:sz="4" w:space="0" w:color="auto"/>
            </w:tcBorders>
            <w:vAlign w:val="center"/>
          </w:tcPr>
          <w:p w14:paraId="556B9451" w14:textId="11FB6303" w:rsidR="00213A14" w:rsidRDefault="00213A14">
            <w:pPr>
              <w:spacing w:before="120" w:after="120"/>
              <w:rPr>
                <w:rFonts w:ascii="Arial" w:hAnsi="Arial" w:cs="Arial"/>
              </w:rPr>
            </w:pPr>
            <w:r>
              <w:rPr>
                <w:rFonts w:ascii="Arial" w:hAnsi="Arial" w:cs="Arial"/>
              </w:rPr>
              <w:t>Proposed edits resolving inconsistent language in alignment with NPRR1302</w:t>
            </w:r>
          </w:p>
        </w:tc>
      </w:tr>
    </w:tbl>
    <w:p w14:paraId="16A16F45" w14:textId="77777777" w:rsidR="00213A14" w:rsidRDefault="00213A14" w:rsidP="00213A1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213A14" w14:paraId="22D7AD5C" w14:textId="77777777" w:rsidTr="00213A14">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A365E97" w14:textId="77777777" w:rsidR="00213A14" w:rsidRDefault="00213A14">
            <w:pPr>
              <w:tabs>
                <w:tab w:val="center" w:pos="4320"/>
                <w:tab w:val="right" w:pos="8640"/>
              </w:tabs>
              <w:jc w:val="center"/>
              <w:rPr>
                <w:rFonts w:ascii="Arial" w:hAnsi="Arial" w:cs="Arial"/>
                <w:b/>
                <w:bCs/>
                <w:color w:val="000000"/>
              </w:rPr>
            </w:pPr>
            <w:r>
              <w:rPr>
                <w:rFonts w:ascii="Arial" w:hAnsi="Arial" w:cs="Arial"/>
                <w:b/>
                <w:bCs/>
                <w:color w:val="000000"/>
              </w:rPr>
              <w:t>Market Rules Notes</w:t>
            </w:r>
          </w:p>
        </w:tc>
      </w:tr>
    </w:tbl>
    <w:p w14:paraId="0D846B6C" w14:textId="7A81CD3A" w:rsidR="003D32B8" w:rsidRPr="00213A14" w:rsidRDefault="00390E7B" w:rsidP="009F3178">
      <w:pPr>
        <w:pStyle w:val="NormalArial"/>
        <w:spacing w:before="120" w:after="240"/>
        <w:rPr>
          <w:rFonts w:cs="Arial"/>
          <w:color w:val="000000"/>
        </w:rPr>
      </w:pPr>
      <w:bookmarkStart w:id="1" w:name="_Hlk175746940"/>
      <w:r>
        <w:rPr>
          <w:rFonts w:cs="Arial"/>
          <w:color w:val="000000"/>
        </w:rPr>
        <w:t>None</w:t>
      </w:r>
      <w:r w:rsidR="00091C73" w:rsidRPr="00213A14">
        <w:rPr>
          <w:rFonts w:cs="Arial"/>
        </w:rPr>
        <w:t xml:space="preserve"> </w:t>
      </w:r>
      <w:bookmarkEnd w:id="1"/>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66A0C269" w:rsidR="009A3772" w:rsidRDefault="0090491D">
            <w:pPr>
              <w:pStyle w:val="Header"/>
              <w:jc w:val="center"/>
            </w:pPr>
            <w:r>
              <w:t>Proposed Protocol Language</w:t>
            </w:r>
            <w:r w:rsidR="00213A14">
              <w:t xml:space="preserve"> Revision</w:t>
            </w:r>
          </w:p>
        </w:tc>
      </w:tr>
    </w:tbl>
    <w:p w14:paraId="0D3EA44D" w14:textId="77777777" w:rsidR="00A44FB1" w:rsidRPr="00A72192" w:rsidRDefault="00A44FB1" w:rsidP="00A44FB1">
      <w:pPr>
        <w:pStyle w:val="H2"/>
        <w:tabs>
          <w:tab w:val="clear" w:pos="900"/>
          <w:tab w:val="left" w:pos="720"/>
        </w:tabs>
        <w:ind w:left="0" w:firstLine="0"/>
      </w:pPr>
      <w:r>
        <w:t>3.21</w:t>
      </w:r>
      <w:r w:rsidRPr="00A72192">
        <w:tab/>
        <w:t xml:space="preserve">Submission of Declarations of </w:t>
      </w:r>
      <w:r w:rsidRPr="00EB27A7">
        <w:t>Natural Gas Pipeline Coordination</w:t>
      </w:r>
    </w:p>
    <w:p w14:paraId="3731DEF0" w14:textId="15FEDEDB" w:rsidR="00A44FB1" w:rsidRPr="00DE65AB" w:rsidRDefault="00A44FB1" w:rsidP="00A44FB1">
      <w:pPr>
        <w:pStyle w:val="BodyTextNumbered"/>
      </w:pPr>
      <w:r w:rsidRPr="00A72192">
        <w:t>(1)</w:t>
      </w:r>
      <w:r w:rsidRPr="00A72192">
        <w:tab/>
      </w:r>
      <w:r>
        <w:t xml:space="preserve">As part of its submission to ERCOT in connection with subsection (c)(3)(B) of </w:t>
      </w:r>
      <w:r w:rsidRPr="006964D0">
        <w:t>P.U.C.</w:t>
      </w:r>
      <w:r>
        <w:t xml:space="preserve"> </w:t>
      </w:r>
      <w:r w:rsidRPr="008C1348">
        <w:rPr>
          <w:smallCaps/>
        </w:rPr>
        <w:t>Subst</w:t>
      </w:r>
      <w:r w:rsidRPr="006964D0">
        <w:t>. R.</w:t>
      </w:r>
      <w:r>
        <w:t xml:space="preserve"> 25.55, </w:t>
      </w:r>
      <w:r w:rsidRPr="0086057C">
        <w:t>Weather Emergency Preparedness</w:t>
      </w:r>
      <w:r w:rsidRPr="00B7510C">
        <w:t xml:space="preserve">, each Resource Entity </w:t>
      </w:r>
      <w:r>
        <w:t>representing one or more Generation Resources subject to</w:t>
      </w:r>
      <w:r w:rsidRPr="009D1341">
        <w:rPr>
          <w:smallCaps/>
        </w:rPr>
        <w:t xml:space="preserve"> </w:t>
      </w:r>
      <w:r w:rsidRPr="006964D0">
        <w:t>P.U.C.</w:t>
      </w:r>
      <w:r>
        <w:t xml:space="preserve"> </w:t>
      </w:r>
      <w:r w:rsidRPr="008C1348">
        <w:rPr>
          <w:smallCaps/>
        </w:rPr>
        <w:t>Subst</w:t>
      </w:r>
      <w:r w:rsidRPr="006964D0">
        <w:t>. R.</w:t>
      </w:r>
      <w:r>
        <w:t xml:space="preserve"> 25.55 that uses natural gas as its primary fuel</w:t>
      </w:r>
      <w:r w:rsidRPr="00B7510C">
        <w:t xml:space="preserve"> shall submit </w:t>
      </w:r>
      <w:r>
        <w:t>to ERCOT</w:t>
      </w:r>
      <w:ins w:id="2" w:author="ERCOT" w:date="2025-08-29T11:10:00Z" w16du:dateUtc="2025-08-29T16:10:00Z">
        <w:r>
          <w:t xml:space="preserve"> </w:t>
        </w:r>
      </w:ins>
      <w:ins w:id="3" w:author="ERCOT" w:date="2025-09-23T14:55:00Z" w16du:dateUtc="2025-09-23T19:55:00Z">
        <w:del w:id="4" w:author="ERCOT 100725" w:date="2025-09-30T11:36:00Z" w16du:dateUtc="2025-09-30T16:36:00Z">
          <w:r w:rsidDel="00DF5C76">
            <w:delText xml:space="preserve">through the Market Participant </w:delText>
          </w:r>
        </w:del>
      </w:ins>
      <w:ins w:id="5" w:author="ERCOT" w:date="2025-09-23T14:57:00Z" w16du:dateUtc="2025-09-23T19:57:00Z">
        <w:del w:id="6" w:author="ERCOT 100725" w:date="2025-09-30T11:36:00Z" w16du:dateUtc="2025-09-30T16:36:00Z">
          <w:r w:rsidDel="00DF5C76">
            <w:delText xml:space="preserve">Service </w:delText>
          </w:r>
        </w:del>
      </w:ins>
      <w:ins w:id="7" w:author="ERCOT" w:date="2025-09-23T14:55:00Z" w16du:dateUtc="2025-09-23T19:55:00Z">
        <w:del w:id="8" w:author="ERCOT 100725" w:date="2025-09-30T11:36:00Z" w16du:dateUtc="2025-09-30T16:36:00Z">
          <w:r w:rsidDel="00DF5C76">
            <w:delText xml:space="preserve">Portal </w:delText>
          </w:r>
        </w:del>
      </w:ins>
      <w:ins w:id="9" w:author="ERCOT 100725" w:date="2025-09-30T11:36:00Z">
        <w:r w:rsidR="00DF5C76" w:rsidRPr="00DF5C76">
          <w:t xml:space="preserve">via the </w:t>
        </w:r>
      </w:ins>
      <w:ins w:id="10" w:author="ERCOT 100725" w:date="2025-10-07T10:36:00Z" w16du:dateUtc="2025-10-07T15:36:00Z">
        <w:r w:rsidR="001B5FA5" w:rsidRPr="001B5FA5">
          <w:t>Market Information System</w:t>
        </w:r>
        <w:r w:rsidR="001B5FA5">
          <w:t xml:space="preserve"> (</w:t>
        </w:r>
      </w:ins>
      <w:ins w:id="11" w:author="ERCOT 100725" w:date="2025-09-30T11:36:00Z">
        <w:r w:rsidR="00DF5C76" w:rsidRPr="00DF5C76">
          <w:t>MIS</w:t>
        </w:r>
      </w:ins>
      <w:ins w:id="12" w:author="ERCOT 100725" w:date="2025-10-07T10:36:00Z" w16du:dateUtc="2025-10-07T15:36:00Z">
        <w:r w:rsidR="001B5FA5">
          <w:t>)</w:t>
        </w:r>
      </w:ins>
      <w:ins w:id="13" w:author="ERCOT 100725" w:date="2025-09-30T11:36:00Z">
        <w:r w:rsidR="00DF5C76" w:rsidRPr="00DF5C76">
          <w:t xml:space="preserve"> Certified Area</w:t>
        </w:r>
      </w:ins>
      <w:ins w:id="14" w:author="ERCOT 100725" w:date="2025-09-30T11:36:00Z" w16du:dateUtc="2025-09-30T16:36:00Z">
        <w:r w:rsidR="00DF5C76">
          <w:t xml:space="preserve"> </w:t>
        </w:r>
      </w:ins>
      <w:r w:rsidRPr="00B7510C">
        <w:t xml:space="preserve">the </w:t>
      </w:r>
      <w:ins w:id="15" w:author="ERCOT 100725" w:date="2025-09-30T11:36:00Z" w16du:dateUtc="2025-09-30T16:36:00Z">
        <w:r w:rsidR="00DF5C76">
          <w:t xml:space="preserve">information contained in the </w:t>
        </w:r>
      </w:ins>
      <w:r w:rsidRPr="00B7510C">
        <w:t>declaration in Section 22, Attachment K,</w:t>
      </w:r>
      <w:r>
        <w:t xml:space="preserve"> </w:t>
      </w:r>
      <w:r>
        <w:rPr>
          <w:iCs w:val="0"/>
        </w:rPr>
        <w:t xml:space="preserve">Declaration of </w:t>
      </w:r>
      <w:r w:rsidRPr="004204B1">
        <w:rPr>
          <w:iCs w:val="0"/>
        </w:rPr>
        <w:t>Natural</w:t>
      </w:r>
      <w:r>
        <w:rPr>
          <w:iCs w:val="0"/>
        </w:rPr>
        <w:t xml:space="preserve"> Gas Pipeline Coordination,</w:t>
      </w:r>
      <w:r w:rsidRPr="00B7510C">
        <w:t xml:space="preserve"> </w:t>
      </w:r>
      <w:r w:rsidRPr="00DE65AB">
        <w:t xml:space="preserve">stating that the Resource Entity or </w:t>
      </w:r>
      <w:r>
        <w:t>its</w:t>
      </w:r>
      <w:r w:rsidRPr="00DE65AB">
        <w:t xml:space="preserve"> Qualified Scheduling Entity (QSE) made a </w:t>
      </w:r>
      <w:r>
        <w:t>documented</w:t>
      </w:r>
      <w:r w:rsidRPr="00DE65AB">
        <w:t xml:space="preserve"> effort to communicate with the operator of each natural gas pipeline directly connected to its Generation Resource to coordinate</w:t>
      </w:r>
      <w:r>
        <w:t xml:space="preserve"> regarding potential impacts to</w:t>
      </w:r>
      <w:r w:rsidRPr="00DE65AB">
        <w:t xml:space="preserve"> the Generation Resource’s availability during the summer Peak Load Season</w:t>
      </w:r>
      <w:r>
        <w:t xml:space="preserve"> </w:t>
      </w:r>
      <w:r w:rsidRPr="00DE65AB">
        <w:t>of that year.</w:t>
      </w:r>
    </w:p>
    <w:p w14:paraId="0F42632C" w14:textId="77777777" w:rsidR="00A44FB1" w:rsidRPr="00DE65AB" w:rsidRDefault="00A44FB1" w:rsidP="00A44FB1">
      <w:pPr>
        <w:pStyle w:val="BodyTextNumbered"/>
      </w:pPr>
      <w:r w:rsidRPr="00B57120">
        <w:t>(2)</w:t>
      </w:r>
      <w:r w:rsidRPr="00B57120">
        <w:tab/>
        <w:t xml:space="preserve">If a Resource Entity or </w:t>
      </w:r>
      <w:r>
        <w:t>its</w:t>
      </w:r>
      <w:r w:rsidRPr="00B57120">
        <w:t xml:space="preserve"> QSE knows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w:t>
      </w:r>
      <w:r>
        <w:t>’s</w:t>
      </w:r>
      <w:r w:rsidRPr="00974203">
        <w:t xml:space="preserve"> unavailab</w:t>
      </w:r>
      <w:r>
        <w:t>ility</w:t>
      </w:r>
      <w:r w:rsidRPr="00974203">
        <w:t xml:space="preserve">, in whole or in part, the </w:t>
      </w:r>
      <w:r w:rsidRPr="00B57120">
        <w:t>QSE shall, as soon as practicable,</w:t>
      </w:r>
      <w:r w:rsidRPr="00974203">
        <w:t xml:space="preserve"> report </w:t>
      </w:r>
      <w:r>
        <w:t>that</w:t>
      </w:r>
      <w:r w:rsidRPr="00974203">
        <w:t xml:space="preserve"> Outage or derate in the ERCOT Outage Scheduler in accordance with Section 3.1, Outage Coordination.</w:t>
      </w:r>
      <w:r w:rsidRPr="00BB1CF5">
        <w:t xml:space="preserve">  An Outage or derate reported in the ERCOT Outage Scheduler </w:t>
      </w:r>
      <w:r>
        <w:t>need</w:t>
      </w:r>
      <w:r w:rsidRPr="00BB1CF5">
        <w:t xml:space="preserve"> not be disclosed in the declaration contained in Section 22, Attachment </w:t>
      </w:r>
      <w:r w:rsidRPr="00666E40">
        <w:t xml:space="preserve">K, nor reported </w:t>
      </w:r>
      <w:r>
        <w:t>under</w:t>
      </w:r>
      <w:r w:rsidRPr="00666E40">
        <w:t xml:space="preserve"> paragraph (4) below.</w:t>
      </w:r>
      <w:r w:rsidRPr="00DE65AB">
        <w:t xml:space="preserve"> </w:t>
      </w:r>
    </w:p>
    <w:p w14:paraId="00E35B7E" w14:textId="77777777" w:rsidR="00A44FB1" w:rsidRPr="00DE65AB" w:rsidRDefault="00A44FB1" w:rsidP="00A44FB1">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w:t>
      </w:r>
      <w:r>
        <w:t>its</w:t>
      </w:r>
      <w:r w:rsidRPr="00974203">
        <w:t xml:space="preserve">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 Resource Entity shall disclose the </w:t>
      </w:r>
      <w:r>
        <w:t>natural gas pipeline activity or condition</w:t>
      </w:r>
      <w:r w:rsidRPr="00974203">
        <w:t xml:space="preserve"> in the declaration contained in Section 22, Attachment K</w:t>
      </w:r>
      <w:r>
        <w:t xml:space="preserve">, if the activity or condition materially increases the risk of Generation Resource unavailability during the summer Peak Load </w:t>
      </w:r>
      <w:r w:rsidRPr="0045278D">
        <w:t>Season</w:t>
      </w:r>
      <w:r w:rsidRPr="00974203">
        <w:t xml:space="preserve">.  The Resource Entity shall use its reasonable judgment </w:t>
      </w:r>
      <w:r>
        <w:t>to</w:t>
      </w:r>
      <w:r w:rsidRPr="00974203">
        <w:t xml:space="preserve"> determin</w:t>
      </w:r>
      <w:r>
        <w:t>e</w:t>
      </w:r>
      <w:r w:rsidRPr="00974203">
        <w:t xml:space="preserve"> whether there is a material increase in the risk of unavailability.</w:t>
      </w:r>
    </w:p>
    <w:p w14:paraId="2D398F58" w14:textId="77777777" w:rsidR="00A44FB1" w:rsidRPr="00DE65AB" w:rsidRDefault="00A44FB1" w:rsidP="00A44FB1">
      <w:pPr>
        <w:spacing w:after="240"/>
        <w:ind w:left="720" w:hanging="720"/>
        <w:rPr>
          <w:color w:val="000000"/>
        </w:rPr>
      </w:pPr>
      <w:r w:rsidRPr="00277C1C">
        <w:t>(4)</w:t>
      </w:r>
      <w:r w:rsidRPr="00DE65AB">
        <w:tab/>
        <w:t>If, after submit</w:t>
      </w:r>
      <w:r>
        <w:t>ting</w:t>
      </w:r>
      <w:r w:rsidRPr="00DE65AB">
        <w:t xml:space="preserve"> </w:t>
      </w:r>
      <w:r>
        <w:t>the</w:t>
      </w:r>
      <w:r w:rsidRPr="00DE65AB">
        <w:t xml:space="preserve"> declaration </w:t>
      </w:r>
      <w:r>
        <w:t xml:space="preserve">contained in Section 22, Attachment K, </w:t>
      </w:r>
      <w:r w:rsidRPr="00DE65AB">
        <w:t xml:space="preserve">any previously disclosed information changes or a Resource Entity or </w:t>
      </w:r>
      <w:r>
        <w:t>its</w:t>
      </w:r>
      <w:r w:rsidRPr="00DE65AB">
        <w:t xml:space="preserve"> QSE receives new information </w:t>
      </w:r>
      <w:r>
        <w:rPr>
          <w:color w:val="000000"/>
        </w:rPr>
        <w:t xml:space="preserve">about an activity or condition that may limit or impede normal natural gas deliveries and </w:t>
      </w:r>
      <w:r w:rsidRPr="00DE65AB">
        <w:rPr>
          <w:color w:val="000000"/>
        </w:rPr>
        <w:t>materially increases the risk of Generation Resource unavailab</w:t>
      </w:r>
      <w:r>
        <w:rPr>
          <w:color w:val="000000"/>
        </w:rPr>
        <w:t>ility</w:t>
      </w:r>
      <w:r w:rsidRPr="00DE65AB">
        <w:rPr>
          <w:color w:val="000000"/>
        </w:rPr>
        <w:t xml:space="preserve"> during the summer Peak Load Season, the Resource Entity shall disclose that information to ERCOT as soon as practicable.  The Resource Entity shall use reasonable judgment </w:t>
      </w:r>
      <w:r>
        <w:rPr>
          <w:color w:val="000000"/>
        </w:rPr>
        <w:t>to</w:t>
      </w:r>
      <w:r w:rsidRPr="00DE65AB">
        <w:rPr>
          <w:color w:val="000000"/>
        </w:rPr>
        <w:t xml:space="preserve"> </w:t>
      </w:r>
      <w:r w:rsidRPr="00BD0F50">
        <w:rPr>
          <w:color w:val="000000"/>
        </w:rPr>
        <w:t>determin</w:t>
      </w:r>
      <w:r>
        <w:rPr>
          <w:color w:val="000000"/>
        </w:rPr>
        <w:t xml:space="preserve">e the risk </w:t>
      </w:r>
      <w:r>
        <w:rPr>
          <w:color w:val="000000"/>
        </w:rPr>
        <w:lastRenderedPageBreak/>
        <w:t xml:space="preserve">of unavailability.  </w:t>
      </w:r>
      <w:r w:rsidRPr="00DE65AB">
        <w:rPr>
          <w:color w:val="000000"/>
        </w:rPr>
        <w:t>When notifying ERCOT as required under this paragraph, the Resource</w:t>
      </w:r>
      <w:r>
        <w:rPr>
          <w:color w:val="000000"/>
        </w:rPr>
        <w:t xml:space="preserve"> Entity</w:t>
      </w:r>
      <w:r w:rsidRPr="00DE65AB">
        <w:rPr>
          <w:color w:val="000000"/>
        </w:rPr>
        <w:t xml:space="preserve"> </w:t>
      </w:r>
      <w:r w:rsidRPr="00412989">
        <w:rPr>
          <w:color w:val="000000"/>
        </w:rPr>
        <w:t>shall update the information required by paragraphs (3)(a)-(e) of the Natural Gas Pipeline Coordination section of Section 22, Attachment K, for the affected Generation Resource by sending an email to</w:t>
      </w:r>
      <w:ins w:id="16" w:author="ERCOT" w:date="2025-09-05T11:58:00Z" w16du:dateUtc="2025-09-05T16:58:00Z">
        <w:r>
          <w:rPr>
            <w:color w:val="000000"/>
          </w:rPr>
          <w:t xml:space="preserve"> fuelsupply@ercot.com</w:t>
        </w:r>
      </w:ins>
      <w:del w:id="17" w:author="ERCOT" w:date="2025-09-05T11:58:00Z" w16du:dateUtc="2025-09-05T16:58:00Z">
        <w:r w:rsidRPr="00412989" w:rsidDel="003564BA">
          <w:rPr>
            <w:color w:val="000000"/>
          </w:rPr>
          <w:delText xml:space="preserve"> the email address designated by ERCOT</w:delText>
        </w:r>
      </w:del>
      <w:r w:rsidRPr="00412989">
        <w:rPr>
          <w:color w:val="000000"/>
        </w:rPr>
        <w:t>.</w:t>
      </w:r>
    </w:p>
    <w:p w14:paraId="143D0102" w14:textId="77777777" w:rsidR="00A44FB1" w:rsidRPr="00FB509B" w:rsidRDefault="00A44FB1" w:rsidP="00A44FB1">
      <w:pPr>
        <w:ind w:left="720" w:hanging="720"/>
        <w:rPr>
          <w:rFonts w:ascii="Arial" w:hAnsi="Arial" w:cs="Arial"/>
          <w:u w:val="single"/>
        </w:rPr>
      </w:pPr>
      <w:r>
        <w:t>(5)</w:t>
      </w:r>
      <w:r>
        <w:tab/>
        <w:t xml:space="preserve">In complying with its </w:t>
      </w:r>
      <w:r w:rsidRPr="00A710C5">
        <w:t>obligations in this Section 3.21,</w:t>
      </w:r>
      <w:r>
        <w:t xml:space="preserve"> a Resource Entity or its QSE relies upon communications </w:t>
      </w:r>
      <w:proofErr w:type="gramStart"/>
      <w:r>
        <w:t>with</w:t>
      </w:r>
      <w:proofErr w:type="gramEnd"/>
      <w:r>
        <w:t xml:space="preserve"> and information received from operators of natural gas pipelines directly connected to the Resource Entity’s Generation Resource.  The Resource Entity or its QSE shall act in good faith to request the required information and, as soon as practicable, share with each other any information received from a natural gas pipeline operator required to be disclosed to ERCOT under Section 3.21.  The Resource Entity or its QSE need not warrant the accuracy or completeness of information received from the natural gas pipeline operator and subsequently disclosed to ERCOT.</w:t>
      </w:r>
    </w:p>
    <w:p w14:paraId="035C6722" w14:textId="77777777" w:rsidR="00A44FB1" w:rsidRDefault="00A44FB1" w:rsidP="00A44FB1"/>
    <w:p w14:paraId="0AED446E" w14:textId="77777777" w:rsidR="00A44FB1" w:rsidRDefault="00A44FB1" w:rsidP="00A44FB1"/>
    <w:p w14:paraId="4B66ED37" w14:textId="77777777" w:rsidR="00A44FB1" w:rsidRDefault="00A44FB1" w:rsidP="00A44FB1"/>
    <w:p w14:paraId="46A7307B" w14:textId="77777777" w:rsidR="00A44FB1" w:rsidRDefault="00A44FB1" w:rsidP="00A44FB1"/>
    <w:p w14:paraId="636018D2" w14:textId="77777777" w:rsidR="006E6DED" w:rsidRPr="00F2174A" w:rsidRDefault="006E6DED" w:rsidP="006E6DED">
      <w:pPr>
        <w:spacing w:before="2400"/>
        <w:jc w:val="center"/>
        <w:rPr>
          <w:b/>
          <w:sz w:val="36"/>
          <w:szCs w:val="36"/>
        </w:rPr>
      </w:pPr>
      <w:r w:rsidRPr="00F2174A">
        <w:rPr>
          <w:b/>
          <w:sz w:val="36"/>
        </w:rPr>
        <w:t>ERCOT Nodal Protocols</w:t>
      </w:r>
      <w:r>
        <w:rPr>
          <w:b/>
          <w:sz w:val="36"/>
        </w:rPr>
        <w:t xml:space="preserve"> </w:t>
      </w:r>
    </w:p>
    <w:p w14:paraId="78A514EA" w14:textId="77777777" w:rsidR="006E6DED" w:rsidRPr="00F2174A" w:rsidRDefault="006E6DED" w:rsidP="006E6DED">
      <w:pPr>
        <w:jc w:val="center"/>
        <w:rPr>
          <w:b/>
          <w:sz w:val="36"/>
        </w:rPr>
      </w:pPr>
    </w:p>
    <w:p w14:paraId="70205309" w14:textId="77777777" w:rsidR="006E6DED" w:rsidRPr="00F2174A" w:rsidRDefault="006E6DED" w:rsidP="006E6DED">
      <w:pPr>
        <w:jc w:val="center"/>
        <w:rPr>
          <w:b/>
          <w:sz w:val="36"/>
        </w:rPr>
      </w:pPr>
      <w:r w:rsidRPr="00F2174A">
        <w:rPr>
          <w:b/>
          <w:sz w:val="36"/>
        </w:rPr>
        <w:t>Section 22</w:t>
      </w:r>
    </w:p>
    <w:p w14:paraId="231E6E31" w14:textId="77777777" w:rsidR="006E6DED" w:rsidRDefault="006E6DED" w:rsidP="006E6DED">
      <w:pPr>
        <w:jc w:val="center"/>
        <w:rPr>
          <w:b/>
          <w:sz w:val="36"/>
          <w:szCs w:val="36"/>
        </w:rPr>
      </w:pPr>
    </w:p>
    <w:p w14:paraId="61761342" w14:textId="77777777" w:rsidR="006E6DED" w:rsidRPr="00CA69E4" w:rsidRDefault="006E6DED" w:rsidP="006E6DED">
      <w:pPr>
        <w:jc w:val="center"/>
        <w:rPr>
          <w:b/>
          <w:sz w:val="36"/>
        </w:rPr>
      </w:pPr>
      <w:r w:rsidRPr="00A72192">
        <w:rPr>
          <w:b/>
          <w:sz w:val="36"/>
          <w:szCs w:val="36"/>
        </w:rPr>
        <w:t xml:space="preserve">Attachment K:  Declaration of </w:t>
      </w:r>
      <w:r w:rsidRPr="004204B1">
        <w:rPr>
          <w:b/>
          <w:sz w:val="36"/>
        </w:rPr>
        <w:t>Natural</w:t>
      </w:r>
      <w:r>
        <w:rPr>
          <w:b/>
          <w:sz w:val="36"/>
        </w:rPr>
        <w:t xml:space="preserve"> </w:t>
      </w:r>
      <w:r w:rsidRPr="00DE65AB">
        <w:rPr>
          <w:b/>
          <w:sz w:val="36"/>
          <w:szCs w:val="36"/>
        </w:rPr>
        <w:t>Gas Pipeline Coordination</w:t>
      </w:r>
    </w:p>
    <w:p w14:paraId="09CDB36E" w14:textId="77777777" w:rsidR="006E6DED" w:rsidRPr="00F2174A" w:rsidRDefault="006E6DED" w:rsidP="006E6DED">
      <w:pPr>
        <w:jc w:val="center"/>
        <w:outlineLvl w:val="0"/>
        <w:rPr>
          <w:b/>
        </w:rPr>
      </w:pPr>
    </w:p>
    <w:p w14:paraId="33693E61" w14:textId="77777777" w:rsidR="006E6DED" w:rsidRPr="00F2174A" w:rsidRDefault="006E6DED" w:rsidP="006E6DED">
      <w:pPr>
        <w:jc w:val="center"/>
        <w:outlineLvl w:val="0"/>
        <w:rPr>
          <w:b/>
        </w:rPr>
      </w:pPr>
    </w:p>
    <w:p w14:paraId="678AEAA6" w14:textId="77777777" w:rsidR="006E6DED" w:rsidRPr="00F2174A" w:rsidRDefault="006E6DED" w:rsidP="006E6DED">
      <w:pPr>
        <w:jc w:val="center"/>
        <w:outlineLvl w:val="0"/>
        <w:rPr>
          <w:b/>
        </w:rPr>
      </w:pPr>
      <w:del w:id="18" w:author="ERCOT" w:date="2025-09-03T13:49:00Z" w16du:dateUtc="2025-09-03T18:49:00Z">
        <w:r w:rsidDel="004422A7">
          <w:rPr>
            <w:b/>
          </w:rPr>
          <w:delText>January 27, 2023</w:delText>
        </w:r>
      </w:del>
      <w:ins w:id="19" w:author="ERCOT" w:date="2025-09-03T13:49:00Z" w16du:dateUtc="2025-09-03T18:49:00Z">
        <w:r>
          <w:rPr>
            <w:b/>
          </w:rPr>
          <w:t>TBD</w:t>
        </w:r>
      </w:ins>
    </w:p>
    <w:p w14:paraId="5758D338" w14:textId="77777777" w:rsidR="006E6DED" w:rsidRPr="00F2174A" w:rsidRDefault="006E6DED" w:rsidP="006E6DED">
      <w:pPr>
        <w:jc w:val="center"/>
        <w:outlineLvl w:val="0"/>
        <w:rPr>
          <w:b/>
        </w:rPr>
      </w:pPr>
    </w:p>
    <w:p w14:paraId="05AC0149" w14:textId="77777777" w:rsidR="006E6DED" w:rsidRPr="00F2174A" w:rsidRDefault="006E6DED" w:rsidP="006E6DED">
      <w:pPr>
        <w:jc w:val="center"/>
        <w:outlineLvl w:val="0"/>
        <w:rPr>
          <w:b/>
        </w:rPr>
      </w:pPr>
    </w:p>
    <w:p w14:paraId="32B9FD40" w14:textId="77777777" w:rsidR="006E6DED" w:rsidRPr="00F2174A" w:rsidRDefault="006E6DED" w:rsidP="006E6DED">
      <w:pPr>
        <w:jc w:val="center"/>
        <w:rPr>
          <w:b/>
          <w:bCs/>
          <w:i/>
          <w:iCs/>
        </w:rPr>
      </w:pPr>
    </w:p>
    <w:p w14:paraId="24354EC7" w14:textId="77777777" w:rsidR="006E6DED" w:rsidRPr="00F2174A" w:rsidRDefault="006E6DED" w:rsidP="006E6DED">
      <w:pPr>
        <w:jc w:val="center"/>
        <w:rPr>
          <w:b/>
        </w:rPr>
      </w:pPr>
    </w:p>
    <w:p w14:paraId="2C1BE98F" w14:textId="77777777" w:rsidR="006E6DED" w:rsidRPr="00F2174A" w:rsidRDefault="006E6DED" w:rsidP="006E6DED">
      <w:pPr>
        <w:pBdr>
          <w:top w:val="single" w:sz="4" w:space="1" w:color="auto"/>
        </w:pBdr>
        <w:rPr>
          <w:b/>
          <w:sz w:val="20"/>
        </w:rPr>
      </w:pPr>
    </w:p>
    <w:p w14:paraId="45DBCE71" w14:textId="77777777" w:rsidR="006E6DED" w:rsidRPr="00F2174A" w:rsidRDefault="006E6DED" w:rsidP="006E6DED">
      <w:pPr>
        <w:pStyle w:val="BodyText"/>
        <w:sectPr w:rsidR="006E6DED" w:rsidRPr="00F2174A" w:rsidSect="006E6DED">
          <w:headerReference w:type="default" r:id="rId23"/>
          <w:footerReference w:type="even" r:id="rId24"/>
          <w:footerReference w:type="default" r:id="rId25"/>
          <w:pgSz w:w="12240" w:h="15840" w:code="1"/>
          <w:pgMar w:top="1440" w:right="1440" w:bottom="1440" w:left="1440" w:header="720" w:footer="720" w:gutter="0"/>
          <w:pgNumType w:start="1" w:chapStyle="1"/>
          <w:cols w:space="720"/>
        </w:sectPr>
      </w:pPr>
    </w:p>
    <w:p w14:paraId="1C8BA76F" w14:textId="77777777" w:rsidR="006E6DED" w:rsidRDefault="006E6DED" w:rsidP="006E6DED">
      <w:pPr>
        <w:jc w:val="center"/>
        <w:rPr>
          <w:b/>
        </w:rPr>
      </w:pPr>
      <w:r w:rsidRPr="00A72192">
        <w:rPr>
          <w:b/>
        </w:rPr>
        <w:lastRenderedPageBreak/>
        <w:t xml:space="preserve">Declaration of </w:t>
      </w:r>
      <w:r w:rsidRPr="004204B1">
        <w:rPr>
          <w:b/>
        </w:rPr>
        <w:t>Natural</w:t>
      </w:r>
      <w:r>
        <w:rPr>
          <w:b/>
        </w:rPr>
        <w:t xml:space="preserve"> </w:t>
      </w:r>
      <w:r w:rsidRPr="00DE65AB">
        <w:rPr>
          <w:b/>
        </w:rPr>
        <w:t>Gas Pipeline Coordination</w:t>
      </w:r>
    </w:p>
    <w:p w14:paraId="34A313C2" w14:textId="30E9EC8C" w:rsidR="006E6DED" w:rsidDel="0082753C" w:rsidRDefault="006E6DED" w:rsidP="006E6DED">
      <w:pPr>
        <w:jc w:val="center"/>
        <w:rPr>
          <w:del w:id="20" w:author="ERCOT 100725" w:date="2025-09-30T11:38:00Z" w16du:dateUtc="2025-09-30T16:38:00Z"/>
          <w:b/>
        </w:rPr>
      </w:pPr>
    </w:p>
    <w:tbl>
      <w:tblPr>
        <w:tblStyle w:val="TableGrid"/>
        <w:tblW w:w="0" w:type="auto"/>
        <w:tblLook w:val="04A0" w:firstRow="1" w:lastRow="0" w:firstColumn="1" w:lastColumn="0" w:noHBand="0" w:noVBand="1"/>
      </w:tblPr>
      <w:tblGrid>
        <w:gridCol w:w="9350"/>
      </w:tblGrid>
      <w:tr w:rsidR="006E6DED" w:rsidDel="0082753C" w14:paraId="16F12D2C" w14:textId="26FEA0AC" w:rsidTr="00220135">
        <w:trPr>
          <w:ins w:id="21" w:author="ERCOT" w:date="2025-09-19T10:54:00Z"/>
          <w:del w:id="22" w:author="ERCOT 100725" w:date="2025-09-30T11:38:00Z"/>
        </w:trPr>
        <w:tc>
          <w:tcPr>
            <w:tcW w:w="9350" w:type="dxa"/>
          </w:tcPr>
          <w:p w14:paraId="6F39C96C" w14:textId="1924773A" w:rsidR="006E6DED" w:rsidDel="0082753C" w:rsidRDefault="006E6DED" w:rsidP="00220135">
            <w:pPr>
              <w:spacing w:before="120" w:after="120"/>
              <w:jc w:val="center"/>
              <w:rPr>
                <w:ins w:id="23" w:author="ERCOT" w:date="2025-09-19T10:54:00Z" w16du:dateUtc="2025-09-19T15:54:00Z"/>
                <w:del w:id="24" w:author="ERCOT 100725" w:date="2025-09-30T11:38:00Z" w16du:dateUtc="2025-09-30T16:38:00Z"/>
                <w:b/>
              </w:rPr>
            </w:pPr>
            <w:ins w:id="25" w:author="ERCOT" w:date="2025-09-19T10:55:00Z" w16du:dateUtc="2025-09-19T15:55:00Z">
              <w:del w:id="26" w:author="ERCOT 100725" w:date="2025-09-30T11:38:00Z" w16du:dateUtc="2025-09-30T16:38:00Z">
                <w:r w:rsidDel="0082753C">
                  <w:rPr>
                    <w:b/>
                  </w:rPr>
                  <w:delText>Note:</w:delText>
                </w:r>
              </w:del>
            </w:ins>
            <w:ins w:id="27" w:author="ERCOT" w:date="2025-09-19T10:56:00Z" w16du:dateUtc="2025-09-19T15:56:00Z">
              <w:del w:id="28" w:author="ERCOT 100725" w:date="2025-09-30T11:38:00Z" w16du:dateUtc="2025-09-30T16:38:00Z">
                <w:r w:rsidDel="0082753C">
                  <w:rPr>
                    <w:b/>
                  </w:rPr>
                  <w:delText xml:space="preserve"> </w:delText>
                </w:r>
              </w:del>
            </w:ins>
            <w:ins w:id="29" w:author="ERCOT" w:date="2025-09-19T10:54:00Z" w16du:dateUtc="2025-09-19T15:54:00Z">
              <w:del w:id="30" w:author="ERCOT 100725" w:date="2025-09-30T11:38:00Z" w16du:dateUtc="2025-09-30T16:38:00Z">
                <w:r w:rsidDel="0082753C">
                  <w:rPr>
                    <w:b/>
                  </w:rPr>
                  <w:delText xml:space="preserve">This </w:delText>
                </w:r>
              </w:del>
            </w:ins>
            <w:ins w:id="31" w:author="ERCOT" w:date="2025-09-23T15:41:00Z" w16du:dateUtc="2025-09-23T20:41:00Z">
              <w:del w:id="32" w:author="ERCOT 100725" w:date="2025-09-30T11:38:00Z" w16du:dateUtc="2025-09-30T16:38:00Z">
                <w:r w:rsidDel="0082753C">
                  <w:rPr>
                    <w:b/>
                  </w:rPr>
                  <w:delText>d</w:delText>
                </w:r>
              </w:del>
            </w:ins>
            <w:ins w:id="33" w:author="ERCOT" w:date="2025-09-19T10:54:00Z" w16du:dateUtc="2025-09-19T15:54:00Z">
              <w:del w:id="34" w:author="ERCOT 100725" w:date="2025-09-30T11:38:00Z" w16du:dateUtc="2025-09-30T16:38:00Z">
                <w:r w:rsidDel="0082753C">
                  <w:rPr>
                    <w:b/>
                  </w:rPr>
                  <w:delText>eclaration must be submitted via the Market Participant Service Portal.</w:delText>
                </w:r>
              </w:del>
            </w:ins>
          </w:p>
        </w:tc>
      </w:tr>
    </w:tbl>
    <w:p w14:paraId="28684AEB" w14:textId="01E76C92" w:rsidR="009A7FE0" w:rsidRDefault="009A7FE0" w:rsidP="009A7FE0">
      <w:pPr>
        <w:pBdr>
          <w:top w:val="single" w:sz="4" w:space="1" w:color="auto"/>
          <w:left w:val="single" w:sz="4" w:space="4" w:color="auto"/>
          <w:bottom w:val="single" w:sz="4" w:space="9" w:color="auto"/>
          <w:right w:val="single" w:sz="4" w:space="4" w:color="auto"/>
        </w:pBdr>
        <w:spacing w:before="240" w:after="240"/>
        <w:jc w:val="both"/>
        <w:rPr>
          <w:ins w:id="35" w:author="ERCOT 100725" w:date="2025-09-30T11:38:00Z" w16du:dateUtc="2025-09-30T16:38:00Z"/>
          <w:rFonts w:eastAsia="Calibri"/>
          <w:b/>
          <w:u w:val="single"/>
        </w:rPr>
      </w:pPr>
      <w:ins w:id="36" w:author="ERCOT 100725" w:date="2025-09-30T11:38:00Z" w16du:dateUtc="2025-09-30T16:38:00Z">
        <w:r>
          <w:rPr>
            <w:rFonts w:eastAsia="Calibri"/>
            <w:b/>
            <w:u w:val="single"/>
          </w:rPr>
          <w:t>This form is illustrative of the fields that must be completed in the Market Participant Service Portal via the Market Information System (MIS)</w:t>
        </w:r>
      </w:ins>
      <w:ins w:id="37" w:author="ERCOT 100725" w:date="2025-10-06T15:25:00Z" w16du:dateUtc="2025-10-06T20:25:00Z">
        <w:r w:rsidR="00673093">
          <w:rPr>
            <w:rFonts w:eastAsia="Calibri"/>
            <w:b/>
            <w:u w:val="single"/>
          </w:rPr>
          <w:t xml:space="preserve"> Certified Area</w:t>
        </w:r>
      </w:ins>
      <w:ins w:id="38" w:author="ERCOT 100725" w:date="2025-09-30T11:38:00Z" w16du:dateUtc="2025-09-30T16:38:00Z">
        <w:r>
          <w:rPr>
            <w:rFonts w:eastAsia="Calibri"/>
            <w:b/>
            <w:u w:val="single"/>
          </w:rPr>
          <w:t xml:space="preserve">.  This form may not be submitted to ERCOT outside of the Market Participant Service Portal unless instructed by ERCOT in writing. </w:t>
        </w:r>
      </w:ins>
    </w:p>
    <w:p w14:paraId="440ED4F0" w14:textId="77777777" w:rsidR="009A7FE0" w:rsidRDefault="009A7FE0" w:rsidP="009A7FE0">
      <w:pPr>
        <w:pBdr>
          <w:top w:val="single" w:sz="4" w:space="1" w:color="auto"/>
          <w:left w:val="single" w:sz="4" w:space="4" w:color="auto"/>
          <w:bottom w:val="single" w:sz="4" w:space="9" w:color="auto"/>
          <w:right w:val="single" w:sz="4" w:space="4" w:color="auto"/>
        </w:pBdr>
        <w:spacing w:before="240" w:after="240"/>
        <w:jc w:val="both"/>
        <w:rPr>
          <w:ins w:id="39" w:author="ERCOT 100725" w:date="2025-09-30T11:38:00Z" w16du:dateUtc="2025-09-30T16:38:00Z"/>
          <w:rFonts w:eastAsia="Calibri"/>
          <w:b/>
          <w:u w:val="single"/>
        </w:rPr>
      </w:pPr>
      <w:ins w:id="40" w:author="ERCOT 100725" w:date="2025-09-30T11:38:00Z" w16du:dateUtc="2025-09-30T16:38:00Z">
        <w:r>
          <w:rPr>
            <w:rFonts w:eastAsia="Calibri"/>
            <w:b/>
            <w:u w:val="single"/>
          </w:rPr>
          <w:t>Please refer to the ERCOT’s Identity and Access Management User Guide for information on accessing the Market Participant Service Portal.</w:t>
        </w:r>
      </w:ins>
    </w:p>
    <w:p w14:paraId="3D5EAB0E" w14:textId="77777777" w:rsidR="006E6DED" w:rsidRPr="00CA69E4" w:rsidRDefault="006E6DED" w:rsidP="006E6DED">
      <w:pPr>
        <w:jc w:val="both"/>
      </w:pPr>
    </w:p>
    <w:p w14:paraId="73D50928" w14:textId="77777777" w:rsidR="006E6DED" w:rsidRPr="000202AB" w:rsidRDefault="006E6DED" w:rsidP="006E6DED">
      <w:pPr>
        <w:jc w:val="both"/>
        <w:rPr>
          <w:b/>
        </w:rPr>
      </w:pPr>
      <w:bookmarkStart w:id="41" w:name="_Hlk207801516"/>
      <w:bookmarkStart w:id="42" w:name="_Hlk207801479"/>
      <w:r w:rsidRPr="00A72192">
        <w:rPr>
          <w:b/>
        </w:rPr>
        <w:t>This declaration applies to the following Generation Resources (list by Resource Site Code):</w:t>
      </w:r>
      <w:ins w:id="43" w:author="ERCOT" w:date="2025-09-23T15:43:00Z" w16du:dateUtc="2025-09-23T20:43:00Z">
        <w:r>
          <w:rPr>
            <w:b/>
          </w:rPr>
          <w:t xml:space="preserve"> </w:t>
        </w:r>
      </w:ins>
      <w:del w:id="44" w:author="ERCOT" w:date="2025-09-23T15:43:00Z" w16du:dateUtc="2025-09-23T20:43:00Z">
        <w:r w:rsidDel="001F3C90">
          <w:fldChar w:fldCharType="begin">
            <w:ffData>
              <w:name w:val=""/>
              <w:enabled/>
              <w:calcOnExit w:val="0"/>
              <w:textInput>
                <w:default w:val="List Generation Resource(s) by Resource Site Code"/>
              </w:textInput>
            </w:ffData>
          </w:fldChar>
        </w:r>
        <w:r w:rsidDel="001F3C90">
          <w:delInstrText xml:space="preserve"> FORMTEXT </w:delInstrText>
        </w:r>
        <w:r w:rsidDel="001F3C90">
          <w:fldChar w:fldCharType="separate"/>
        </w:r>
        <w:r w:rsidDel="001F3C90">
          <w:rPr>
            <w:noProof/>
          </w:rPr>
          <w:delText>List Generation Resource(s) by Resource Site Code</w:delText>
        </w:r>
        <w:r w:rsidDel="001F3C90">
          <w:fldChar w:fldCharType="end"/>
        </w:r>
      </w:del>
    </w:p>
    <w:p w14:paraId="4ECD31E6" w14:textId="77777777" w:rsidR="006E6DED" w:rsidRPr="00A72192" w:rsidRDefault="006E6DED" w:rsidP="006E6DED">
      <w:pPr>
        <w:jc w:val="both"/>
      </w:pPr>
    </w:p>
    <w:p w14:paraId="310033D3" w14:textId="77777777" w:rsidR="006E6DED" w:rsidRPr="00BE5B41" w:rsidRDefault="006E6DED" w:rsidP="006E6DED">
      <w:pPr>
        <w:jc w:val="center"/>
        <w:rPr>
          <w:b/>
          <w:u w:val="single"/>
        </w:rPr>
      </w:pPr>
      <w:r w:rsidRPr="004204B1">
        <w:rPr>
          <w:b/>
          <w:u w:val="single"/>
        </w:rPr>
        <w:t>Natural</w:t>
      </w:r>
      <w:r>
        <w:rPr>
          <w:b/>
          <w:u w:val="single"/>
        </w:rPr>
        <w:t xml:space="preserve"> </w:t>
      </w:r>
      <w:r w:rsidRPr="00BE5B41">
        <w:rPr>
          <w:b/>
          <w:u w:val="single"/>
        </w:rPr>
        <w:t>Gas Pipeline Coordination</w:t>
      </w:r>
    </w:p>
    <w:p w14:paraId="6FD0F560" w14:textId="77777777" w:rsidR="006E6DED" w:rsidRPr="00BE5B41" w:rsidRDefault="006E6DED" w:rsidP="006E6DED">
      <w:pPr>
        <w:jc w:val="center"/>
        <w:rPr>
          <w:b/>
          <w:i/>
        </w:rPr>
      </w:pPr>
      <w:r>
        <w:rPr>
          <w:b/>
          <w:i/>
        </w:rPr>
        <w:t xml:space="preserve">INSTRUCTIONS: </w:t>
      </w:r>
      <w:r w:rsidRPr="00BE5B41">
        <w:rPr>
          <w:b/>
          <w:i/>
        </w:rPr>
        <w:t xml:space="preserve">Use this section for </w:t>
      </w:r>
      <w:r>
        <w:rPr>
          <w:b/>
          <w:i/>
        </w:rPr>
        <w:t>Generation Resources relying on natural gas as the primary fuel source.  Repeat the following for each applicable Generation Resource.</w:t>
      </w:r>
    </w:p>
    <w:bookmarkEnd w:id="41"/>
    <w:p w14:paraId="3E6247E8" w14:textId="77777777" w:rsidR="006E6DED" w:rsidRDefault="006E6DED" w:rsidP="006E6DED">
      <w:pPr>
        <w:rPr>
          <w:b/>
        </w:rPr>
      </w:pPr>
    </w:p>
    <w:p w14:paraId="5B6D55A3" w14:textId="77777777" w:rsidR="006E6DED" w:rsidRDefault="006E6DED" w:rsidP="006E6DED">
      <w:pPr>
        <w:spacing w:after="240"/>
        <w:ind w:left="720" w:hanging="720"/>
        <w:rPr>
          <w:iCs/>
          <w:szCs w:val="20"/>
        </w:rPr>
      </w:pPr>
      <w:r>
        <w:rPr>
          <w:iCs/>
          <w:szCs w:val="20"/>
        </w:rPr>
        <w:t>Generation Resource (provide Resource Site Code):</w:t>
      </w:r>
      <w:r w:rsidRPr="00E5072E">
        <w:rPr>
          <w:iCs/>
          <w:szCs w:val="20"/>
        </w:rPr>
        <w:t xml:space="preserve"> </w:t>
      </w:r>
      <w:r w:rsidRPr="00E5072E">
        <w:rPr>
          <w:iCs/>
          <w:szCs w:val="20"/>
        </w:rPr>
        <w:fldChar w:fldCharType="begin">
          <w:ffData>
            <w:name w:val=""/>
            <w:enabled/>
            <w:calcOnExit w:val="0"/>
            <w:textInput/>
          </w:ffData>
        </w:fldChar>
      </w:r>
      <w:r w:rsidRPr="00E5072E">
        <w:rPr>
          <w:iCs/>
          <w:szCs w:val="20"/>
        </w:rPr>
        <w:instrText xml:space="preserve"> FORMTEXT </w:instrText>
      </w:r>
      <w:r w:rsidRPr="00E5072E">
        <w:rPr>
          <w:iCs/>
          <w:szCs w:val="20"/>
        </w:rPr>
      </w:r>
      <w:r w:rsidRPr="00E5072E">
        <w:rPr>
          <w:iCs/>
          <w:szCs w:val="20"/>
        </w:rPr>
        <w:fldChar w:fldCharType="separate"/>
      </w:r>
      <w:r w:rsidRPr="00E5072E">
        <w:rPr>
          <w:iCs/>
          <w:szCs w:val="20"/>
        </w:rPr>
        <w:t> </w:t>
      </w:r>
      <w:r w:rsidRPr="00E5072E">
        <w:rPr>
          <w:iCs/>
          <w:szCs w:val="20"/>
        </w:rPr>
        <w:t> </w:t>
      </w:r>
      <w:r w:rsidRPr="00E5072E">
        <w:rPr>
          <w:iCs/>
          <w:szCs w:val="20"/>
        </w:rPr>
        <w:t> </w:t>
      </w:r>
      <w:r w:rsidRPr="00E5072E">
        <w:rPr>
          <w:iCs/>
          <w:szCs w:val="20"/>
        </w:rPr>
        <w:t> </w:t>
      </w:r>
      <w:r w:rsidRPr="00E5072E">
        <w:rPr>
          <w:iCs/>
          <w:szCs w:val="20"/>
        </w:rPr>
        <w:t> </w:t>
      </w:r>
      <w:r w:rsidRPr="00E5072E">
        <w:rPr>
          <w:iCs/>
          <w:szCs w:val="20"/>
        </w:rPr>
        <w:fldChar w:fldCharType="end"/>
      </w:r>
    </w:p>
    <w:bookmarkEnd w:id="42"/>
    <w:p w14:paraId="0C7B3D90" w14:textId="77777777" w:rsidR="006E6DED" w:rsidRPr="00E5072E" w:rsidRDefault="006E6DED" w:rsidP="006E6DED">
      <w:pPr>
        <w:spacing w:after="240"/>
        <w:ind w:left="720" w:hanging="720"/>
        <w:rPr>
          <w:iCs/>
          <w:szCs w:val="20"/>
        </w:rPr>
      </w:pPr>
      <w:r w:rsidRPr="00E5072E">
        <w:rPr>
          <w:iCs/>
          <w:szCs w:val="20"/>
        </w:rPr>
        <w:t>(1)</w:t>
      </w:r>
      <w:r w:rsidRPr="00E5072E">
        <w:rPr>
          <w:iCs/>
          <w:szCs w:val="20"/>
        </w:rPr>
        <w:tab/>
        <w:t xml:space="preserve">Identify the natural gas pipelines directly connected to the Generation Resource and contact information (name, phone number, and email) </w:t>
      </w:r>
      <w:r w:rsidRPr="004204B1">
        <w:rPr>
          <w:iCs/>
          <w:szCs w:val="20"/>
        </w:rPr>
        <w:t>for</w:t>
      </w:r>
      <w:r w:rsidRPr="00E5072E">
        <w:rPr>
          <w:iCs/>
          <w:szCs w:val="20"/>
        </w:rPr>
        <w:t xml:space="preserve"> </w:t>
      </w:r>
      <w:r>
        <w:rPr>
          <w:iCs/>
          <w:szCs w:val="20"/>
        </w:rPr>
        <w:t xml:space="preserve">each </w:t>
      </w:r>
      <w:r w:rsidRPr="00E5072E">
        <w:rPr>
          <w:iCs/>
          <w:szCs w:val="20"/>
        </w:rPr>
        <w:t>natural gas pipeline</w:t>
      </w:r>
      <w:r>
        <w:rPr>
          <w:iCs/>
          <w:szCs w:val="20"/>
        </w:rPr>
        <w:t xml:space="preserve"> operator</w:t>
      </w:r>
      <w:r w:rsidRPr="00E5072E">
        <w:rPr>
          <w:iCs/>
          <w:szCs w:val="20"/>
        </w:rPr>
        <w:t xml:space="preserve">: </w:t>
      </w:r>
      <w:r w:rsidRPr="00E5072E">
        <w:rPr>
          <w:iCs/>
          <w:szCs w:val="20"/>
        </w:rPr>
        <w:fldChar w:fldCharType="begin">
          <w:ffData>
            <w:name w:val=""/>
            <w:enabled/>
            <w:calcOnExit w:val="0"/>
            <w:textInput/>
          </w:ffData>
        </w:fldChar>
      </w:r>
      <w:r w:rsidRPr="00E5072E">
        <w:rPr>
          <w:iCs/>
          <w:szCs w:val="20"/>
        </w:rPr>
        <w:instrText xml:space="preserve"> FORMTEXT </w:instrText>
      </w:r>
      <w:r w:rsidRPr="00E5072E">
        <w:rPr>
          <w:iCs/>
          <w:szCs w:val="20"/>
        </w:rPr>
      </w:r>
      <w:r w:rsidRPr="00E5072E">
        <w:rPr>
          <w:iCs/>
          <w:szCs w:val="20"/>
        </w:rPr>
        <w:fldChar w:fldCharType="separate"/>
      </w:r>
      <w:r w:rsidRPr="00E5072E">
        <w:rPr>
          <w:iCs/>
          <w:szCs w:val="20"/>
        </w:rPr>
        <w:t> </w:t>
      </w:r>
      <w:r w:rsidRPr="00E5072E">
        <w:rPr>
          <w:iCs/>
          <w:szCs w:val="20"/>
        </w:rPr>
        <w:t> </w:t>
      </w:r>
      <w:r w:rsidRPr="00E5072E">
        <w:rPr>
          <w:iCs/>
          <w:szCs w:val="20"/>
        </w:rPr>
        <w:t> </w:t>
      </w:r>
      <w:r w:rsidRPr="00E5072E">
        <w:rPr>
          <w:iCs/>
          <w:szCs w:val="20"/>
        </w:rPr>
        <w:t> </w:t>
      </w:r>
      <w:r w:rsidRPr="00E5072E">
        <w:rPr>
          <w:iCs/>
          <w:szCs w:val="20"/>
        </w:rPr>
        <w:t> </w:t>
      </w:r>
      <w:r w:rsidRPr="00E5072E">
        <w:rPr>
          <w:iCs/>
          <w:szCs w:val="20"/>
        </w:rPr>
        <w:fldChar w:fldCharType="end"/>
      </w:r>
    </w:p>
    <w:p w14:paraId="6EF56DA4" w14:textId="77777777" w:rsidR="006E6DED" w:rsidRPr="00E5072E" w:rsidRDefault="006E6DED" w:rsidP="006E6DED">
      <w:pPr>
        <w:spacing w:after="240"/>
        <w:ind w:left="720" w:hanging="720"/>
        <w:rPr>
          <w:iCs/>
          <w:szCs w:val="20"/>
        </w:rPr>
      </w:pPr>
      <w:r w:rsidRPr="00E5072E">
        <w:rPr>
          <w:iCs/>
          <w:szCs w:val="20"/>
        </w:rPr>
        <w:t>(2)</w:t>
      </w:r>
      <w:r>
        <w:rPr>
          <w:iCs/>
          <w:szCs w:val="20"/>
        </w:rPr>
        <w:tab/>
        <w:t>If a natural gas pipeline operator did not respond to the Resource Entity’s documented effort to coordinate, check the box below and identify the natural gas pipeline operator.</w:t>
      </w:r>
    </w:p>
    <w:p w14:paraId="587C0C7C" w14:textId="77777777" w:rsidR="006E6DED" w:rsidRDefault="006E6DED" w:rsidP="006E6DED">
      <w:pPr>
        <w:pStyle w:val="List"/>
        <w:ind w:left="1440"/>
        <w:jc w:val="both"/>
      </w:pPr>
      <w:r w:rsidRPr="00DE65AB">
        <w:fldChar w:fldCharType="begin">
          <w:ffData>
            <w:name w:val="Check1"/>
            <w:enabled/>
            <w:calcOnExit w:val="0"/>
            <w:checkBox>
              <w:sizeAuto/>
              <w:default w:val="0"/>
            </w:checkBox>
          </w:ffData>
        </w:fldChar>
      </w:r>
      <w:r w:rsidRPr="00DE65AB">
        <w:instrText xml:space="preserve"> FORMCHECKBOX </w:instrText>
      </w:r>
      <w:r w:rsidRPr="00DE65AB">
        <w:fldChar w:fldCharType="separate"/>
      </w:r>
      <w:r w:rsidRPr="00DE65AB">
        <w:fldChar w:fldCharType="end"/>
      </w:r>
      <w:r>
        <w:t xml:space="preserve"> </w:t>
      </w:r>
      <w:r>
        <w:tab/>
        <w:t xml:space="preserve">No response was received from the following natural gas pipeline </w:t>
      </w:r>
      <w:r w:rsidRPr="004204B1">
        <w:t>operator</w:t>
      </w:r>
      <w:r>
        <w:t>:</w:t>
      </w:r>
    </w:p>
    <w:p w14:paraId="29F7DE12" w14:textId="77777777" w:rsidR="006E6DED" w:rsidRDefault="006E6DED" w:rsidP="006E6DED">
      <w:pPr>
        <w:pStyle w:val="List"/>
        <w:ind w:left="1440" w:firstLine="0"/>
        <w:jc w:val="both"/>
      </w:pPr>
      <w:r w:rsidRPr="00DE65AB">
        <w:fldChar w:fldCharType="begin">
          <w:ffData>
            <w:name w:val=""/>
            <w:enabled/>
            <w:calcOnExit w:val="0"/>
            <w:textInput/>
          </w:ffData>
        </w:fldChar>
      </w:r>
      <w:r w:rsidRPr="00DE65AB">
        <w:instrText xml:space="preserve"> FORMTEXT </w:instrText>
      </w:r>
      <w:r w:rsidRPr="00DE65AB">
        <w:fldChar w:fldCharType="separate"/>
      </w:r>
      <w:r w:rsidRPr="00DE65AB">
        <w:t> </w:t>
      </w:r>
      <w:r w:rsidRPr="00DE65AB">
        <w:t> </w:t>
      </w:r>
      <w:r w:rsidRPr="00DE65AB">
        <w:t> </w:t>
      </w:r>
      <w:r w:rsidRPr="00DE65AB">
        <w:t> </w:t>
      </w:r>
      <w:r w:rsidRPr="00DE65AB">
        <w:t> </w:t>
      </w:r>
      <w:r w:rsidRPr="00DE65AB">
        <w:fldChar w:fldCharType="end"/>
      </w:r>
    </w:p>
    <w:p w14:paraId="250F1708" w14:textId="77777777" w:rsidR="006E6DED" w:rsidRDefault="006E6DED" w:rsidP="006E6DED">
      <w:pPr>
        <w:pStyle w:val="List"/>
        <w:jc w:val="both"/>
      </w:pPr>
      <w:r>
        <w:t>(3)</w:t>
      </w:r>
      <w:r>
        <w:tab/>
        <w:t xml:space="preserve">If a natural gas pipeline operator responded to the Resource Entity’s documented effort to </w:t>
      </w:r>
      <w:r w:rsidRPr="00862F75">
        <w:t>coordinate</w:t>
      </w:r>
      <w:r>
        <w:t xml:space="preserve"> and disclose activities or conditions materially increasing the risk of Generation Resource unavailability in the summer Peak Load Season, please disclose the following information:</w:t>
      </w:r>
    </w:p>
    <w:p w14:paraId="4EF3541D" w14:textId="77777777" w:rsidR="006E6DED" w:rsidRPr="00DE65AB" w:rsidRDefault="006E6DED" w:rsidP="006E6DED">
      <w:pPr>
        <w:pStyle w:val="List"/>
        <w:ind w:left="1440"/>
      </w:pPr>
      <w:r w:rsidRPr="00DE65AB">
        <w:t xml:space="preserve">(a) </w:t>
      </w:r>
      <w:r w:rsidRPr="00DE65AB">
        <w:tab/>
      </w:r>
      <w:r>
        <w:t>T</w:t>
      </w:r>
      <w:r w:rsidRPr="00DE65AB">
        <w:t xml:space="preserve">he </w:t>
      </w:r>
      <w:r>
        <w:t xml:space="preserve">name or identifier of the natural gas </w:t>
      </w:r>
      <w:r w:rsidRPr="00DE65AB">
        <w:t xml:space="preserve">pipeline: </w:t>
      </w:r>
      <w:r w:rsidRPr="00DE65AB">
        <w:fldChar w:fldCharType="begin">
          <w:ffData>
            <w:name w:val=""/>
            <w:enabled/>
            <w:calcOnExit w:val="0"/>
            <w:textInput/>
          </w:ffData>
        </w:fldChar>
      </w:r>
      <w:r w:rsidRPr="00DE65AB">
        <w:instrText xml:space="preserve"> FORMTEXT </w:instrText>
      </w:r>
      <w:r w:rsidRPr="00DE65AB">
        <w:fldChar w:fldCharType="separate"/>
      </w:r>
      <w:r w:rsidRPr="00DE65AB">
        <w:t> </w:t>
      </w:r>
      <w:r w:rsidRPr="00DE65AB">
        <w:t> </w:t>
      </w:r>
      <w:r w:rsidRPr="00DE65AB">
        <w:t> </w:t>
      </w:r>
      <w:r w:rsidRPr="00DE65AB">
        <w:t> </w:t>
      </w:r>
      <w:r w:rsidRPr="00DE65AB">
        <w:t> </w:t>
      </w:r>
      <w:r w:rsidRPr="00DE65AB">
        <w:fldChar w:fldCharType="end"/>
      </w:r>
    </w:p>
    <w:p w14:paraId="67EEBDF1" w14:textId="77777777" w:rsidR="006E6DED" w:rsidRPr="00DE65AB" w:rsidRDefault="006E6DED" w:rsidP="006E6DED">
      <w:pPr>
        <w:pStyle w:val="List"/>
        <w:ind w:left="1440"/>
      </w:pPr>
      <w:r w:rsidRPr="00DE65AB">
        <w:t>(b)</w:t>
      </w:r>
      <w:r w:rsidRPr="00DE65AB">
        <w:tab/>
      </w:r>
      <w:r>
        <w:t>T</w:t>
      </w:r>
      <w:r w:rsidRPr="00DE65AB">
        <w:t xml:space="preserve">he operator of the </w:t>
      </w:r>
      <w:r>
        <w:t xml:space="preserve">natural gas </w:t>
      </w:r>
      <w:r w:rsidRPr="00DE65AB">
        <w:t xml:space="preserve">pipeline: </w:t>
      </w:r>
      <w:r w:rsidRPr="00DE65AB">
        <w:fldChar w:fldCharType="begin">
          <w:ffData>
            <w:name w:val=""/>
            <w:enabled/>
            <w:calcOnExit w:val="0"/>
            <w:textInput/>
          </w:ffData>
        </w:fldChar>
      </w:r>
      <w:r w:rsidRPr="00DE65AB">
        <w:instrText xml:space="preserve"> FORMTEXT </w:instrText>
      </w:r>
      <w:r w:rsidRPr="00DE65AB">
        <w:fldChar w:fldCharType="separate"/>
      </w:r>
      <w:r w:rsidRPr="00DE65AB">
        <w:t> </w:t>
      </w:r>
      <w:r w:rsidRPr="00DE65AB">
        <w:t> </w:t>
      </w:r>
      <w:r w:rsidRPr="00DE65AB">
        <w:t> </w:t>
      </w:r>
      <w:r w:rsidRPr="00DE65AB">
        <w:t> </w:t>
      </w:r>
      <w:r w:rsidRPr="00DE65AB">
        <w:t> </w:t>
      </w:r>
      <w:r w:rsidRPr="00DE65AB">
        <w:fldChar w:fldCharType="end"/>
      </w:r>
    </w:p>
    <w:p w14:paraId="4CF9A57C" w14:textId="77777777" w:rsidR="006E6DED" w:rsidRPr="00DE65AB" w:rsidRDefault="006E6DED" w:rsidP="006E6DED">
      <w:pPr>
        <w:pStyle w:val="List"/>
        <w:ind w:left="1440"/>
      </w:pPr>
      <w:r w:rsidRPr="00DE65AB">
        <w:t>(</w:t>
      </w:r>
      <w:r>
        <w:t>c</w:t>
      </w:r>
      <w:r w:rsidRPr="00DE65AB">
        <w:t>)</w:t>
      </w:r>
      <w:r w:rsidRPr="00DE65AB">
        <w:tab/>
      </w:r>
      <w:r>
        <w:t>I</w:t>
      </w:r>
      <w:r w:rsidRPr="00DE65AB">
        <w:t xml:space="preserve">mpacts the </w:t>
      </w:r>
      <w:r>
        <w:t>activity or condition may</w:t>
      </w:r>
      <w:r w:rsidRPr="00DE65AB">
        <w:t xml:space="preserve"> have on the Generation Resource’s availability (e.g., </w:t>
      </w:r>
      <w:r>
        <w:t>could cause an Outage or</w:t>
      </w:r>
      <w:r w:rsidRPr="00DE65AB">
        <w:t xml:space="preserve"> derate): </w:t>
      </w:r>
      <w:r w:rsidRPr="00DE65AB">
        <w:fldChar w:fldCharType="begin">
          <w:ffData>
            <w:name w:val=""/>
            <w:enabled/>
            <w:calcOnExit w:val="0"/>
            <w:textInput/>
          </w:ffData>
        </w:fldChar>
      </w:r>
      <w:r w:rsidRPr="00DE65AB">
        <w:instrText xml:space="preserve"> FORMTEXT </w:instrText>
      </w:r>
      <w:r w:rsidRPr="00DE65AB">
        <w:fldChar w:fldCharType="separate"/>
      </w:r>
      <w:r w:rsidRPr="00DE65AB">
        <w:t> </w:t>
      </w:r>
      <w:r w:rsidRPr="00DE65AB">
        <w:t> </w:t>
      </w:r>
      <w:r w:rsidRPr="00DE65AB">
        <w:t> </w:t>
      </w:r>
      <w:r w:rsidRPr="00DE65AB">
        <w:t> </w:t>
      </w:r>
      <w:r w:rsidRPr="00DE65AB">
        <w:t> </w:t>
      </w:r>
      <w:r w:rsidRPr="00DE65AB">
        <w:fldChar w:fldCharType="end"/>
      </w:r>
    </w:p>
    <w:p w14:paraId="204E6535" w14:textId="77777777" w:rsidR="006E6DED" w:rsidRPr="00DE65AB" w:rsidRDefault="006E6DED" w:rsidP="006E6DED">
      <w:pPr>
        <w:pStyle w:val="List"/>
        <w:ind w:left="1440"/>
      </w:pPr>
      <w:r w:rsidRPr="00DE65AB">
        <w:lastRenderedPageBreak/>
        <w:t>(</w:t>
      </w:r>
      <w:r>
        <w:t>d</w:t>
      </w:r>
      <w:r w:rsidRPr="00DE65AB">
        <w:t xml:space="preserve">) </w:t>
      </w:r>
      <w:r w:rsidRPr="00DE65AB">
        <w:tab/>
      </w:r>
      <w:r>
        <w:t>T</w:t>
      </w:r>
      <w:r w:rsidRPr="00DE65AB">
        <w:t xml:space="preserve">he time period during which the </w:t>
      </w:r>
      <w:r>
        <w:t>activity or condition</w:t>
      </w:r>
      <w:r w:rsidRPr="00DE65AB">
        <w:t xml:space="preserve"> is </w:t>
      </w:r>
      <w:r>
        <w:t>expected</w:t>
      </w:r>
      <w:r w:rsidRPr="00DE65AB">
        <w:t xml:space="preserve"> to occur, including expected duration: </w:t>
      </w:r>
      <w:r w:rsidRPr="00DE65AB">
        <w:fldChar w:fldCharType="begin">
          <w:ffData>
            <w:name w:val=""/>
            <w:enabled/>
            <w:calcOnExit w:val="0"/>
            <w:textInput/>
          </w:ffData>
        </w:fldChar>
      </w:r>
      <w:r w:rsidRPr="00DE65AB">
        <w:instrText xml:space="preserve"> FORMTEXT </w:instrText>
      </w:r>
      <w:r w:rsidRPr="00DE65AB">
        <w:fldChar w:fldCharType="separate"/>
      </w:r>
      <w:r w:rsidRPr="00DE65AB">
        <w:t> </w:t>
      </w:r>
      <w:r w:rsidRPr="00DE65AB">
        <w:t> </w:t>
      </w:r>
      <w:r w:rsidRPr="00DE65AB">
        <w:t> </w:t>
      </w:r>
      <w:r w:rsidRPr="00DE65AB">
        <w:t> </w:t>
      </w:r>
      <w:r w:rsidRPr="00DE65AB">
        <w:t> </w:t>
      </w:r>
      <w:r w:rsidRPr="00DE65AB">
        <w:fldChar w:fldCharType="end"/>
      </w:r>
    </w:p>
    <w:p w14:paraId="7A8D6FF4" w14:textId="77777777" w:rsidR="006E6DED" w:rsidRDefault="006E6DED" w:rsidP="006E6DED">
      <w:pPr>
        <w:pStyle w:val="List"/>
        <w:ind w:left="1440"/>
      </w:pPr>
      <w:r w:rsidRPr="00DE65AB">
        <w:t>(</w:t>
      </w:r>
      <w:r>
        <w:t>e</w:t>
      </w:r>
      <w:r w:rsidRPr="00DE65AB">
        <w:t xml:space="preserve">) </w:t>
      </w:r>
      <w:r w:rsidRPr="00DE65AB">
        <w:tab/>
      </w:r>
      <w:r>
        <w:t>O</w:t>
      </w:r>
      <w:r w:rsidRPr="00DE65AB">
        <w:t>ther</w:t>
      </w:r>
      <w:r>
        <w:t xml:space="preserve"> useful</w:t>
      </w:r>
      <w:r w:rsidRPr="00DE65AB">
        <w:t xml:space="preserve"> information: </w:t>
      </w:r>
      <w:r w:rsidRPr="00DE65AB">
        <w:fldChar w:fldCharType="begin">
          <w:ffData>
            <w:name w:val=""/>
            <w:enabled/>
            <w:calcOnExit w:val="0"/>
            <w:textInput/>
          </w:ffData>
        </w:fldChar>
      </w:r>
      <w:r w:rsidRPr="00DE65AB">
        <w:instrText xml:space="preserve"> FORMTEXT </w:instrText>
      </w:r>
      <w:r w:rsidRPr="00DE65AB">
        <w:fldChar w:fldCharType="separate"/>
      </w:r>
      <w:r w:rsidRPr="00DE65AB">
        <w:t> </w:t>
      </w:r>
      <w:r w:rsidRPr="00DE65AB">
        <w:t> </w:t>
      </w:r>
      <w:r w:rsidRPr="00DE65AB">
        <w:t> </w:t>
      </w:r>
      <w:r w:rsidRPr="00DE65AB">
        <w:t> </w:t>
      </w:r>
      <w:r w:rsidRPr="00DE65AB">
        <w:t> </w:t>
      </w:r>
      <w:r w:rsidRPr="00DE65AB">
        <w:fldChar w:fldCharType="end"/>
      </w:r>
    </w:p>
    <w:p w14:paraId="1F0CCB58" w14:textId="77777777" w:rsidR="006E6DED" w:rsidRDefault="006E6DED" w:rsidP="006E6DED">
      <w:pPr>
        <w:pStyle w:val="List"/>
        <w:jc w:val="both"/>
      </w:pPr>
      <w:r>
        <w:t>(4)</w:t>
      </w:r>
      <w:r>
        <w:tab/>
        <w:t xml:space="preserve">If contract language prohibits the Resource Entity from disclosing any of the information requested in 3(a)-(e) above and the natural gas pipeline operator refused the Resource Entity’s documented effort to obtain consent to disclose that information to ERCOT, check the box below and identify the natural gas pipeline operator. </w:t>
      </w:r>
    </w:p>
    <w:p w14:paraId="48E1B16E" w14:textId="77777777" w:rsidR="006E6DED" w:rsidRPr="00BA2009" w:rsidRDefault="006E6DED" w:rsidP="006E6DED">
      <w:pPr>
        <w:pStyle w:val="List"/>
        <w:ind w:left="1440"/>
        <w:jc w:val="both"/>
      </w:pPr>
      <w:r w:rsidRPr="00DE65AB">
        <w:fldChar w:fldCharType="begin">
          <w:ffData>
            <w:name w:val="Check1"/>
            <w:enabled/>
            <w:calcOnExit w:val="0"/>
            <w:checkBox>
              <w:sizeAuto/>
              <w:default w:val="0"/>
            </w:checkBox>
          </w:ffData>
        </w:fldChar>
      </w:r>
      <w:r w:rsidRPr="00DE65AB">
        <w:instrText xml:space="preserve"> FORMCHECKBOX </w:instrText>
      </w:r>
      <w:r w:rsidRPr="00DE65AB">
        <w:fldChar w:fldCharType="separate"/>
      </w:r>
      <w:r w:rsidRPr="00DE65AB">
        <w:fldChar w:fldCharType="end"/>
      </w:r>
      <w:r>
        <w:t xml:space="preserve"> </w:t>
      </w:r>
      <w:r>
        <w:tab/>
        <w:t>Contract language prohibits disclosure and the following natural gas pipeline operator(s) would not consent to information disclosure:</w:t>
      </w:r>
      <w:r w:rsidRPr="00344DD8">
        <w:t xml:space="preserve"> </w:t>
      </w:r>
      <w:r w:rsidRPr="00DE65AB">
        <w:fldChar w:fldCharType="begin">
          <w:ffData>
            <w:name w:val=""/>
            <w:enabled/>
            <w:calcOnExit w:val="0"/>
            <w:textInput/>
          </w:ffData>
        </w:fldChar>
      </w:r>
      <w:r w:rsidRPr="00DE65AB">
        <w:instrText xml:space="preserve"> FORMTEXT </w:instrText>
      </w:r>
      <w:r w:rsidRPr="00DE65AB">
        <w:fldChar w:fldCharType="separate"/>
      </w:r>
      <w:r w:rsidRPr="00DE65AB">
        <w:t> </w:t>
      </w:r>
      <w:r w:rsidRPr="00DE65AB">
        <w:t> </w:t>
      </w:r>
      <w:r w:rsidRPr="00DE65AB">
        <w:t> </w:t>
      </w:r>
      <w:r w:rsidRPr="00DE65AB">
        <w:t> </w:t>
      </w:r>
      <w:r w:rsidRPr="00DE65AB">
        <w:t> </w:t>
      </w:r>
      <w:r w:rsidRPr="00DE65AB">
        <w:fldChar w:fldCharType="end"/>
      </w:r>
    </w:p>
    <w:p w14:paraId="4B414844" w14:textId="77777777" w:rsidR="006B1F36" w:rsidRPr="006E6DED" w:rsidRDefault="006B1F36" w:rsidP="006B1F36">
      <w:pPr>
        <w:rPr>
          <w:b/>
          <w:bCs/>
        </w:rPr>
      </w:pPr>
    </w:p>
    <w:sectPr w:rsidR="006B1F36" w:rsidRPr="006E6DED">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7CA2BF" w14:textId="77777777" w:rsidR="000770A8" w:rsidRDefault="000770A8">
      <w:r>
        <w:separator/>
      </w:r>
    </w:p>
  </w:endnote>
  <w:endnote w:type="continuationSeparator" w:id="0">
    <w:p w14:paraId="6D2D39C7" w14:textId="77777777" w:rsidR="000770A8" w:rsidRDefault="00077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132061" w14:textId="77777777" w:rsidR="006E6DED" w:rsidRDefault="006E6DE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DCE0D91" w14:textId="77777777" w:rsidR="006E6DED" w:rsidRDefault="006E6DE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48A446" w14:textId="4D523D0B" w:rsidR="006E6DED" w:rsidRPr="00695FE3" w:rsidRDefault="006E6DED" w:rsidP="00BF2FA9">
    <w:pPr>
      <w:pStyle w:val="Footer"/>
      <w:tabs>
        <w:tab w:val="clear" w:pos="4320"/>
        <w:tab w:val="clear" w:pos="8640"/>
        <w:tab w:val="right" w:pos="9360"/>
      </w:tabs>
      <w:rPr>
        <w:rFonts w:ascii="Arial" w:hAnsi="Arial" w:cs="Arial"/>
        <w:sz w:val="18"/>
      </w:rPr>
    </w:pPr>
    <w:r w:rsidRPr="00695FE3">
      <w:rPr>
        <w:rFonts w:ascii="Arial" w:hAnsi="Arial" w:cs="Arial"/>
        <w:sz w:val="18"/>
      </w:rPr>
      <w:t>1303NPRR-</w:t>
    </w:r>
    <w:r w:rsidR="003D4C78">
      <w:rPr>
        <w:rFonts w:ascii="Arial" w:hAnsi="Arial" w:cs="Arial"/>
        <w:sz w:val="18"/>
      </w:rPr>
      <w:t>10</w:t>
    </w:r>
    <w:r w:rsidR="003D4C78" w:rsidRPr="00695FE3">
      <w:rPr>
        <w:rFonts w:ascii="Arial" w:hAnsi="Arial" w:cs="Arial"/>
        <w:sz w:val="18"/>
      </w:rPr>
      <w:t xml:space="preserve"> </w:t>
    </w:r>
    <w:r w:rsidR="003D4C78">
      <w:rPr>
        <w:rFonts w:ascii="Arial" w:hAnsi="Arial" w:cs="Arial"/>
        <w:sz w:val="18"/>
      </w:rPr>
      <w:t xml:space="preserve">TAC </w:t>
    </w:r>
    <w:r w:rsidR="005756D2">
      <w:rPr>
        <w:rFonts w:ascii="Arial" w:hAnsi="Arial" w:cs="Arial"/>
        <w:sz w:val="18"/>
      </w:rPr>
      <w:t>Report</w:t>
    </w:r>
    <w:r w:rsidRPr="00695FE3">
      <w:rPr>
        <w:rFonts w:ascii="Arial" w:hAnsi="Arial" w:cs="Arial"/>
        <w:sz w:val="18"/>
      </w:rPr>
      <w:t xml:space="preserve"> </w:t>
    </w:r>
    <w:r w:rsidR="003D4C78">
      <w:rPr>
        <w:rFonts w:ascii="Arial" w:hAnsi="Arial" w:cs="Arial"/>
        <w:sz w:val="18"/>
      </w:rPr>
      <w:t>1119</w:t>
    </w:r>
    <w:r w:rsidR="003D4C78" w:rsidRPr="00695FE3">
      <w:rPr>
        <w:rFonts w:ascii="Arial" w:hAnsi="Arial" w:cs="Arial"/>
        <w:sz w:val="18"/>
      </w:rPr>
      <w:t>25</w:t>
    </w:r>
    <w:r w:rsidRPr="00695FE3">
      <w:rPr>
        <w:rFonts w:ascii="Arial" w:hAnsi="Arial" w:cs="Arial"/>
        <w:sz w:val="18"/>
      </w:rPr>
      <w:tab/>
      <w:t xml:space="preserve">Page </w:t>
    </w:r>
    <w:r w:rsidRPr="00695FE3">
      <w:rPr>
        <w:rFonts w:ascii="Arial" w:hAnsi="Arial" w:cs="Arial"/>
        <w:sz w:val="18"/>
      </w:rPr>
      <w:fldChar w:fldCharType="begin"/>
    </w:r>
    <w:r w:rsidRPr="00695FE3">
      <w:rPr>
        <w:rFonts w:ascii="Arial" w:hAnsi="Arial" w:cs="Arial"/>
        <w:sz w:val="18"/>
      </w:rPr>
      <w:instrText xml:space="preserve"> PAGE </w:instrText>
    </w:r>
    <w:r w:rsidRPr="00695FE3">
      <w:rPr>
        <w:rFonts w:ascii="Arial" w:hAnsi="Arial" w:cs="Arial"/>
        <w:sz w:val="18"/>
      </w:rPr>
      <w:fldChar w:fldCharType="separate"/>
    </w:r>
    <w:r w:rsidRPr="00695FE3">
      <w:rPr>
        <w:rFonts w:ascii="Arial" w:hAnsi="Arial" w:cs="Arial"/>
        <w:sz w:val="18"/>
      </w:rPr>
      <w:t>5</w:t>
    </w:r>
    <w:r w:rsidRPr="00695FE3">
      <w:rPr>
        <w:rFonts w:ascii="Arial" w:hAnsi="Arial" w:cs="Arial"/>
        <w:sz w:val="18"/>
      </w:rPr>
      <w:fldChar w:fldCharType="end"/>
    </w:r>
    <w:r w:rsidRPr="00695FE3">
      <w:rPr>
        <w:rFonts w:ascii="Arial" w:hAnsi="Arial" w:cs="Arial"/>
        <w:sz w:val="18"/>
      </w:rPr>
      <w:t xml:space="preserve"> of </w:t>
    </w:r>
    <w:r w:rsidRPr="00695FE3">
      <w:rPr>
        <w:rFonts w:ascii="Arial" w:hAnsi="Arial" w:cs="Arial"/>
        <w:sz w:val="18"/>
      </w:rPr>
      <w:fldChar w:fldCharType="begin"/>
    </w:r>
    <w:r w:rsidRPr="00695FE3">
      <w:rPr>
        <w:rFonts w:ascii="Arial" w:hAnsi="Arial" w:cs="Arial"/>
        <w:sz w:val="18"/>
      </w:rPr>
      <w:instrText xml:space="preserve"> NUMPAGES </w:instrText>
    </w:r>
    <w:r w:rsidRPr="00695FE3">
      <w:rPr>
        <w:rFonts w:ascii="Arial" w:hAnsi="Arial" w:cs="Arial"/>
        <w:sz w:val="18"/>
      </w:rPr>
      <w:fldChar w:fldCharType="separate"/>
    </w:r>
    <w:r w:rsidRPr="00695FE3">
      <w:rPr>
        <w:rFonts w:ascii="Arial" w:hAnsi="Arial" w:cs="Arial"/>
        <w:sz w:val="18"/>
      </w:rPr>
      <w:t>5</w:t>
    </w:r>
    <w:r w:rsidRPr="00695FE3">
      <w:rPr>
        <w:rFonts w:ascii="Arial" w:hAnsi="Arial" w:cs="Arial"/>
        <w:sz w:val="18"/>
      </w:rPr>
      <w:fldChar w:fldCharType="end"/>
    </w:r>
  </w:p>
  <w:p w14:paraId="14D2C775" w14:textId="77777777" w:rsidR="006E6DED" w:rsidRPr="00412DCA" w:rsidRDefault="006E6DED" w:rsidP="00BF2FA9">
    <w:pPr>
      <w:pStyle w:val="Footer"/>
      <w:tabs>
        <w:tab w:val="clear" w:pos="4320"/>
        <w:tab w:val="clear" w:pos="8640"/>
        <w:tab w:val="right" w:pos="9360"/>
      </w:tabs>
      <w:rPr>
        <w:rFonts w:ascii="Arial" w:hAnsi="Arial" w:cs="Arial"/>
        <w:sz w:val="18"/>
      </w:rPr>
    </w:pPr>
    <w:r w:rsidRPr="00695FE3">
      <w:rPr>
        <w:rFonts w:ascii="Arial" w:hAnsi="Arial" w:cs="Arial"/>
        <w:sz w:val="18"/>
      </w:rPr>
      <w:t>PUBLIC</w:t>
    </w:r>
  </w:p>
  <w:p w14:paraId="753A858E" w14:textId="77777777" w:rsidR="006E6DED" w:rsidRDefault="006E6DED" w:rsidP="003E7D85">
    <w:pPr>
      <w:pStyle w:val="Footer"/>
      <w:jc w:val="center"/>
    </w:pPr>
  </w:p>
  <w:p w14:paraId="61229650" w14:textId="77777777" w:rsidR="006E6DED" w:rsidRPr="00C105B8" w:rsidRDefault="006E6DED" w:rsidP="003E7D8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0B019762" w14:textId="77777777" w:rsidR="00650E5C" w:rsidRDefault="00650E5C"/>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59B033DE" w:rsidR="00D176CF" w:rsidRDefault="001B5FA5">
    <w:pPr>
      <w:pStyle w:val="Footer"/>
      <w:tabs>
        <w:tab w:val="clear" w:pos="4320"/>
        <w:tab w:val="clear" w:pos="8640"/>
        <w:tab w:val="right" w:pos="9360"/>
      </w:tabs>
      <w:rPr>
        <w:rFonts w:ascii="Arial" w:hAnsi="Arial" w:cs="Arial"/>
        <w:sz w:val="18"/>
      </w:rPr>
    </w:pPr>
    <w:r>
      <w:rPr>
        <w:rFonts w:ascii="Arial" w:hAnsi="Arial" w:cs="Arial"/>
        <w:sz w:val="18"/>
      </w:rPr>
      <w:t>1303NPRR</w:t>
    </w:r>
    <w:r w:rsidR="009D4879">
      <w:rPr>
        <w:rFonts w:ascii="Arial" w:hAnsi="Arial" w:cs="Arial"/>
        <w:sz w:val="18"/>
      </w:rPr>
      <w:t>-</w:t>
    </w:r>
    <w:r w:rsidR="003D4C78">
      <w:rPr>
        <w:rFonts w:ascii="Arial" w:hAnsi="Arial" w:cs="Arial"/>
        <w:sz w:val="18"/>
      </w:rPr>
      <w:t xml:space="preserve">10 TAC </w:t>
    </w:r>
    <w:r w:rsidR="00B7530D">
      <w:rPr>
        <w:rFonts w:ascii="Arial" w:hAnsi="Arial" w:cs="Arial"/>
        <w:sz w:val="18"/>
      </w:rPr>
      <w:t xml:space="preserve">Report </w:t>
    </w:r>
    <w:r w:rsidR="003D4C78">
      <w:rPr>
        <w:rFonts w:ascii="Arial" w:hAnsi="Arial" w:cs="Arial"/>
        <w:sz w:val="18"/>
      </w:rPr>
      <w:t>111925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444656A2" w14:textId="1DF9B00F" w:rsidR="00650E5C" w:rsidRPr="006308CD" w:rsidRDefault="00D176CF" w:rsidP="006308CD">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2E71A4D3" w14:textId="77777777" w:rsidR="00650E5C" w:rsidRDefault="00650E5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12C779" w14:textId="77777777" w:rsidR="000770A8" w:rsidRDefault="000770A8">
      <w:r>
        <w:separator/>
      </w:r>
    </w:p>
  </w:footnote>
  <w:footnote w:type="continuationSeparator" w:id="0">
    <w:p w14:paraId="0D500BB9" w14:textId="77777777" w:rsidR="000770A8" w:rsidRDefault="000770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0A739" w14:textId="37AE27B7" w:rsidR="006E6DED" w:rsidRDefault="003D4C78" w:rsidP="00BF2FA9">
    <w:pPr>
      <w:pStyle w:val="Header"/>
      <w:jc w:val="center"/>
    </w:pPr>
    <w:r>
      <w:rPr>
        <w:sz w:val="32"/>
      </w:rPr>
      <w:t xml:space="preserve">TAC </w:t>
    </w:r>
    <w:r w:rsidR="005756D2">
      <w:rPr>
        <w:sz w:val="32"/>
      </w:rPr>
      <w:t>Report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0C6D1ACD" w:rsidR="00D176CF" w:rsidRDefault="003D4C78" w:rsidP="006E4597">
    <w:pPr>
      <w:pStyle w:val="Header"/>
      <w:jc w:val="center"/>
      <w:rPr>
        <w:sz w:val="32"/>
      </w:rPr>
    </w:pPr>
    <w:r>
      <w:rPr>
        <w:sz w:val="32"/>
      </w:rPr>
      <w:t xml:space="preserve">TAC </w:t>
    </w:r>
    <w:r w:rsidR="00B7530D">
      <w:rPr>
        <w:sz w:val="32"/>
      </w:rPr>
      <w:t>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1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3C3B61FA"/>
    <w:multiLevelType w:val="hybridMultilevel"/>
    <w:tmpl w:val="949821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F64732B"/>
    <w:multiLevelType w:val="singleLevel"/>
    <w:tmpl w:val="04090001"/>
    <w:lvl w:ilvl="0">
      <w:start w:val="1"/>
      <w:numFmt w:val="bullet"/>
      <w:pStyle w:val="SpecBullet1"/>
      <w:lvlText w:val=""/>
      <w:lvlJc w:val="left"/>
      <w:pPr>
        <w:tabs>
          <w:tab w:val="num" w:pos="360"/>
        </w:tabs>
        <w:ind w:left="360" w:hanging="360"/>
      </w:pPr>
      <w:rPr>
        <w:rFonts w:ascii="Symbol" w:hAnsi="Symbol" w:hint="default"/>
      </w:rPr>
    </w:lvl>
  </w:abstractNum>
  <w:abstractNum w:abstractNumId="18"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1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971709594">
    <w:abstractNumId w:val="20"/>
  </w:num>
  <w:num w:numId="2" w16cid:durableId="1736123474">
    <w:abstractNumId w:val="10"/>
  </w:num>
  <w:num w:numId="3" w16cid:durableId="1354840513">
    <w:abstractNumId w:val="19"/>
  </w:num>
  <w:num w:numId="4" w16cid:durableId="2082215892">
    <w:abstractNumId w:val="12"/>
  </w:num>
  <w:num w:numId="5" w16cid:durableId="1594121897">
    <w:abstractNumId w:val="9"/>
  </w:num>
  <w:num w:numId="6" w16cid:durableId="1017539305">
    <w:abstractNumId w:val="7"/>
  </w:num>
  <w:num w:numId="7" w16cid:durableId="897742250">
    <w:abstractNumId w:val="6"/>
  </w:num>
  <w:num w:numId="8" w16cid:durableId="1426150000">
    <w:abstractNumId w:val="5"/>
  </w:num>
  <w:num w:numId="9" w16cid:durableId="1362974598">
    <w:abstractNumId w:val="4"/>
  </w:num>
  <w:num w:numId="10" w16cid:durableId="1861044936">
    <w:abstractNumId w:val="8"/>
  </w:num>
  <w:num w:numId="11" w16cid:durableId="472260091">
    <w:abstractNumId w:val="3"/>
  </w:num>
  <w:num w:numId="12" w16cid:durableId="1688171557">
    <w:abstractNumId w:val="2"/>
  </w:num>
  <w:num w:numId="13" w16cid:durableId="293949726">
    <w:abstractNumId w:val="1"/>
  </w:num>
  <w:num w:numId="14" w16cid:durableId="526405680">
    <w:abstractNumId w:val="0"/>
  </w:num>
  <w:num w:numId="15" w16cid:durableId="673186412">
    <w:abstractNumId w:val="15"/>
  </w:num>
  <w:num w:numId="16" w16cid:durableId="628705630">
    <w:abstractNumId w:val="13"/>
  </w:num>
  <w:num w:numId="17" w16cid:durableId="1842817200">
    <w:abstractNumId w:val="18"/>
  </w:num>
  <w:num w:numId="18" w16cid:durableId="1659964181">
    <w:abstractNumId w:val="11"/>
  </w:num>
  <w:num w:numId="19" w16cid:durableId="1180240732">
    <w:abstractNumId w:val="16"/>
  </w:num>
  <w:num w:numId="20" w16cid:durableId="1831601217">
    <w:abstractNumId w:val="17"/>
  </w:num>
  <w:num w:numId="21" w16cid:durableId="1106854437">
    <w:abstractNumId w:val="14"/>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AD" w15:userId="S::Sheri.Messer@ercot.com::dff897e8-0b43-42c9-8071-04ed778bee95"/>
  </w15:person>
  <w15:person w15:author="ERCOT 100725">
    <w15:presenceInfo w15:providerId="AD" w15:userId="S::Katherine.Gross@ercot.com::2e3d3c15-67b5-4801-aa12-b42921cd6e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04A"/>
    <w:rsid w:val="00006711"/>
    <w:rsid w:val="0002074E"/>
    <w:rsid w:val="0004468E"/>
    <w:rsid w:val="00052459"/>
    <w:rsid w:val="000528CD"/>
    <w:rsid w:val="0005654C"/>
    <w:rsid w:val="00060A5A"/>
    <w:rsid w:val="00064B44"/>
    <w:rsid w:val="00065BF2"/>
    <w:rsid w:val="00067FE2"/>
    <w:rsid w:val="0007682E"/>
    <w:rsid w:val="000770A8"/>
    <w:rsid w:val="000822FB"/>
    <w:rsid w:val="00086298"/>
    <w:rsid w:val="00091C73"/>
    <w:rsid w:val="00093A9E"/>
    <w:rsid w:val="000A31F0"/>
    <w:rsid w:val="000A4CE2"/>
    <w:rsid w:val="000B0B77"/>
    <w:rsid w:val="000D1AEB"/>
    <w:rsid w:val="000D3E64"/>
    <w:rsid w:val="000F13C5"/>
    <w:rsid w:val="000F408B"/>
    <w:rsid w:val="00100E76"/>
    <w:rsid w:val="00105A36"/>
    <w:rsid w:val="001074DC"/>
    <w:rsid w:val="001313B4"/>
    <w:rsid w:val="001322E7"/>
    <w:rsid w:val="001372E9"/>
    <w:rsid w:val="0014546D"/>
    <w:rsid w:val="001500D9"/>
    <w:rsid w:val="00156DB7"/>
    <w:rsid w:val="00157228"/>
    <w:rsid w:val="0015723B"/>
    <w:rsid w:val="00160C3C"/>
    <w:rsid w:val="00164D19"/>
    <w:rsid w:val="00176375"/>
    <w:rsid w:val="00176E43"/>
    <w:rsid w:val="0017783C"/>
    <w:rsid w:val="0019314C"/>
    <w:rsid w:val="00194271"/>
    <w:rsid w:val="001A17F6"/>
    <w:rsid w:val="001A3185"/>
    <w:rsid w:val="001A5A82"/>
    <w:rsid w:val="001A78A6"/>
    <w:rsid w:val="001B1E5A"/>
    <w:rsid w:val="001B5FA5"/>
    <w:rsid w:val="001C0E5E"/>
    <w:rsid w:val="001F38F0"/>
    <w:rsid w:val="00201841"/>
    <w:rsid w:val="00213A14"/>
    <w:rsid w:val="00220D01"/>
    <w:rsid w:val="002219DC"/>
    <w:rsid w:val="00230FF3"/>
    <w:rsid w:val="00237430"/>
    <w:rsid w:val="0025774E"/>
    <w:rsid w:val="0026307D"/>
    <w:rsid w:val="002652F4"/>
    <w:rsid w:val="00276A99"/>
    <w:rsid w:val="00285AF4"/>
    <w:rsid w:val="00286AD9"/>
    <w:rsid w:val="002966F3"/>
    <w:rsid w:val="00297611"/>
    <w:rsid w:val="002A0C72"/>
    <w:rsid w:val="002B63AE"/>
    <w:rsid w:val="002B69F3"/>
    <w:rsid w:val="002B763A"/>
    <w:rsid w:val="002C22B3"/>
    <w:rsid w:val="002D382A"/>
    <w:rsid w:val="002E0C25"/>
    <w:rsid w:val="002E1420"/>
    <w:rsid w:val="002F1EDD"/>
    <w:rsid w:val="003013F2"/>
    <w:rsid w:val="0030232A"/>
    <w:rsid w:val="00304957"/>
    <w:rsid w:val="0030694A"/>
    <w:rsid w:val="003069F4"/>
    <w:rsid w:val="00322700"/>
    <w:rsid w:val="00327C56"/>
    <w:rsid w:val="00333080"/>
    <w:rsid w:val="00340375"/>
    <w:rsid w:val="00346253"/>
    <w:rsid w:val="00360920"/>
    <w:rsid w:val="00384709"/>
    <w:rsid w:val="0038522D"/>
    <w:rsid w:val="00386C35"/>
    <w:rsid w:val="00390E7B"/>
    <w:rsid w:val="003A3D77"/>
    <w:rsid w:val="003A6B20"/>
    <w:rsid w:val="003B016E"/>
    <w:rsid w:val="003B5AED"/>
    <w:rsid w:val="003C1CC5"/>
    <w:rsid w:val="003C6B7B"/>
    <w:rsid w:val="003D32B8"/>
    <w:rsid w:val="003D4C78"/>
    <w:rsid w:val="003E06CA"/>
    <w:rsid w:val="003E0C7B"/>
    <w:rsid w:val="003E75CC"/>
    <w:rsid w:val="003F3B60"/>
    <w:rsid w:val="003F5E7D"/>
    <w:rsid w:val="004135BD"/>
    <w:rsid w:val="004253E1"/>
    <w:rsid w:val="00425D8C"/>
    <w:rsid w:val="004302A4"/>
    <w:rsid w:val="00433484"/>
    <w:rsid w:val="00437A38"/>
    <w:rsid w:val="004463BA"/>
    <w:rsid w:val="00452178"/>
    <w:rsid w:val="004667C9"/>
    <w:rsid w:val="00467ABE"/>
    <w:rsid w:val="004822D4"/>
    <w:rsid w:val="00491E48"/>
    <w:rsid w:val="0049290B"/>
    <w:rsid w:val="00496347"/>
    <w:rsid w:val="004A4451"/>
    <w:rsid w:val="004C4F9A"/>
    <w:rsid w:val="004C6650"/>
    <w:rsid w:val="004D1C9E"/>
    <w:rsid w:val="004D3958"/>
    <w:rsid w:val="004E55C6"/>
    <w:rsid w:val="004F0206"/>
    <w:rsid w:val="005008DF"/>
    <w:rsid w:val="005045D0"/>
    <w:rsid w:val="005052AF"/>
    <w:rsid w:val="00534C6C"/>
    <w:rsid w:val="0054116D"/>
    <w:rsid w:val="005416CB"/>
    <w:rsid w:val="00555554"/>
    <w:rsid w:val="005756D2"/>
    <w:rsid w:val="00575F26"/>
    <w:rsid w:val="005841C0"/>
    <w:rsid w:val="005921FC"/>
    <w:rsid w:val="0059260F"/>
    <w:rsid w:val="00594775"/>
    <w:rsid w:val="005A577D"/>
    <w:rsid w:val="005B298B"/>
    <w:rsid w:val="005D66F9"/>
    <w:rsid w:val="005D6E66"/>
    <w:rsid w:val="005E5074"/>
    <w:rsid w:val="005F1487"/>
    <w:rsid w:val="005F5982"/>
    <w:rsid w:val="00612E4F"/>
    <w:rsid w:val="00613501"/>
    <w:rsid w:val="00615D5E"/>
    <w:rsid w:val="00622E99"/>
    <w:rsid w:val="00625543"/>
    <w:rsid w:val="00625E5D"/>
    <w:rsid w:val="00627EBB"/>
    <w:rsid w:val="006308CD"/>
    <w:rsid w:val="006321B8"/>
    <w:rsid w:val="00650E5C"/>
    <w:rsid w:val="00655809"/>
    <w:rsid w:val="00657C61"/>
    <w:rsid w:val="0066370F"/>
    <w:rsid w:val="00665F78"/>
    <w:rsid w:val="00667179"/>
    <w:rsid w:val="00673093"/>
    <w:rsid w:val="006761FB"/>
    <w:rsid w:val="00676522"/>
    <w:rsid w:val="006804B0"/>
    <w:rsid w:val="00680A64"/>
    <w:rsid w:val="00695FE3"/>
    <w:rsid w:val="006A0784"/>
    <w:rsid w:val="006A2720"/>
    <w:rsid w:val="006A697B"/>
    <w:rsid w:val="006B1F36"/>
    <w:rsid w:val="006B2A22"/>
    <w:rsid w:val="006B4DDE"/>
    <w:rsid w:val="006B6B5A"/>
    <w:rsid w:val="006B6F95"/>
    <w:rsid w:val="006D6151"/>
    <w:rsid w:val="006E15B3"/>
    <w:rsid w:val="006E4597"/>
    <w:rsid w:val="006E6DED"/>
    <w:rsid w:val="006F1C39"/>
    <w:rsid w:val="006F5073"/>
    <w:rsid w:val="00710157"/>
    <w:rsid w:val="00720399"/>
    <w:rsid w:val="00720DA0"/>
    <w:rsid w:val="00736AEC"/>
    <w:rsid w:val="00743968"/>
    <w:rsid w:val="00764BDF"/>
    <w:rsid w:val="00785415"/>
    <w:rsid w:val="00786294"/>
    <w:rsid w:val="00791CB9"/>
    <w:rsid w:val="00793130"/>
    <w:rsid w:val="007933AF"/>
    <w:rsid w:val="007941AA"/>
    <w:rsid w:val="00794680"/>
    <w:rsid w:val="00797D45"/>
    <w:rsid w:val="00797DEE"/>
    <w:rsid w:val="007A1BE1"/>
    <w:rsid w:val="007B3233"/>
    <w:rsid w:val="007B5A42"/>
    <w:rsid w:val="007B685C"/>
    <w:rsid w:val="007C199B"/>
    <w:rsid w:val="007D3073"/>
    <w:rsid w:val="007D5729"/>
    <w:rsid w:val="007D64B9"/>
    <w:rsid w:val="007D72D4"/>
    <w:rsid w:val="007E0452"/>
    <w:rsid w:val="007E09F1"/>
    <w:rsid w:val="007F0329"/>
    <w:rsid w:val="007F5C96"/>
    <w:rsid w:val="007F634D"/>
    <w:rsid w:val="0080305D"/>
    <w:rsid w:val="00804ABC"/>
    <w:rsid w:val="008070C0"/>
    <w:rsid w:val="00811C12"/>
    <w:rsid w:val="00813C92"/>
    <w:rsid w:val="008140DB"/>
    <w:rsid w:val="0082569C"/>
    <w:rsid w:val="00825972"/>
    <w:rsid w:val="0082753C"/>
    <w:rsid w:val="00845778"/>
    <w:rsid w:val="00850C56"/>
    <w:rsid w:val="00854EA6"/>
    <w:rsid w:val="008550AB"/>
    <w:rsid w:val="00865462"/>
    <w:rsid w:val="008654BB"/>
    <w:rsid w:val="00870BD4"/>
    <w:rsid w:val="008869A2"/>
    <w:rsid w:val="00887E28"/>
    <w:rsid w:val="008904E1"/>
    <w:rsid w:val="008B4B6B"/>
    <w:rsid w:val="008D1D52"/>
    <w:rsid w:val="008D5C3A"/>
    <w:rsid w:val="008E2870"/>
    <w:rsid w:val="008E5806"/>
    <w:rsid w:val="008E6DA2"/>
    <w:rsid w:val="008F6DD5"/>
    <w:rsid w:val="008F7555"/>
    <w:rsid w:val="008F7965"/>
    <w:rsid w:val="0090491D"/>
    <w:rsid w:val="00907B1E"/>
    <w:rsid w:val="00911E39"/>
    <w:rsid w:val="00916976"/>
    <w:rsid w:val="009349AF"/>
    <w:rsid w:val="00943AFD"/>
    <w:rsid w:val="00946E57"/>
    <w:rsid w:val="00955FE5"/>
    <w:rsid w:val="009564E4"/>
    <w:rsid w:val="009618E2"/>
    <w:rsid w:val="00963A51"/>
    <w:rsid w:val="009671CF"/>
    <w:rsid w:val="00973201"/>
    <w:rsid w:val="009739C9"/>
    <w:rsid w:val="00983B6E"/>
    <w:rsid w:val="00993160"/>
    <w:rsid w:val="009936F8"/>
    <w:rsid w:val="00994422"/>
    <w:rsid w:val="009A0FC1"/>
    <w:rsid w:val="009A3772"/>
    <w:rsid w:val="009A7FE0"/>
    <w:rsid w:val="009B478C"/>
    <w:rsid w:val="009C37DB"/>
    <w:rsid w:val="009D17F0"/>
    <w:rsid w:val="009D4879"/>
    <w:rsid w:val="009F3178"/>
    <w:rsid w:val="009F7BB9"/>
    <w:rsid w:val="00A14C34"/>
    <w:rsid w:val="00A15F61"/>
    <w:rsid w:val="00A21996"/>
    <w:rsid w:val="00A3323B"/>
    <w:rsid w:val="00A352C7"/>
    <w:rsid w:val="00A42796"/>
    <w:rsid w:val="00A44FB1"/>
    <w:rsid w:val="00A5311D"/>
    <w:rsid w:val="00A718AD"/>
    <w:rsid w:val="00A81A82"/>
    <w:rsid w:val="00A81CB7"/>
    <w:rsid w:val="00A82115"/>
    <w:rsid w:val="00A8397B"/>
    <w:rsid w:val="00A95E6A"/>
    <w:rsid w:val="00AA28A3"/>
    <w:rsid w:val="00AC0365"/>
    <w:rsid w:val="00AD3B58"/>
    <w:rsid w:val="00AF56C6"/>
    <w:rsid w:val="00AF7CB2"/>
    <w:rsid w:val="00B032E8"/>
    <w:rsid w:val="00B065F0"/>
    <w:rsid w:val="00B117BF"/>
    <w:rsid w:val="00B16BFE"/>
    <w:rsid w:val="00B240A3"/>
    <w:rsid w:val="00B26DAF"/>
    <w:rsid w:val="00B3337A"/>
    <w:rsid w:val="00B45AFA"/>
    <w:rsid w:val="00B46097"/>
    <w:rsid w:val="00B50AAE"/>
    <w:rsid w:val="00B57F96"/>
    <w:rsid w:val="00B67892"/>
    <w:rsid w:val="00B7530D"/>
    <w:rsid w:val="00B7603E"/>
    <w:rsid w:val="00BA4D33"/>
    <w:rsid w:val="00BB5390"/>
    <w:rsid w:val="00BC2D06"/>
    <w:rsid w:val="00BD46DD"/>
    <w:rsid w:val="00BD7CB0"/>
    <w:rsid w:val="00BE70E2"/>
    <w:rsid w:val="00BF1293"/>
    <w:rsid w:val="00C052E0"/>
    <w:rsid w:val="00C10F8C"/>
    <w:rsid w:val="00C24810"/>
    <w:rsid w:val="00C335E7"/>
    <w:rsid w:val="00C744EB"/>
    <w:rsid w:val="00C77BBA"/>
    <w:rsid w:val="00C83664"/>
    <w:rsid w:val="00C90702"/>
    <w:rsid w:val="00C917FF"/>
    <w:rsid w:val="00C9766A"/>
    <w:rsid w:val="00CA624C"/>
    <w:rsid w:val="00CB6668"/>
    <w:rsid w:val="00CC4F39"/>
    <w:rsid w:val="00CD544C"/>
    <w:rsid w:val="00CD7E58"/>
    <w:rsid w:val="00CF4256"/>
    <w:rsid w:val="00CF6420"/>
    <w:rsid w:val="00D04FE8"/>
    <w:rsid w:val="00D11AAB"/>
    <w:rsid w:val="00D149F5"/>
    <w:rsid w:val="00D176CF"/>
    <w:rsid w:val="00D17AD5"/>
    <w:rsid w:val="00D271E3"/>
    <w:rsid w:val="00D33565"/>
    <w:rsid w:val="00D36AB0"/>
    <w:rsid w:val="00D47A80"/>
    <w:rsid w:val="00D54FAF"/>
    <w:rsid w:val="00D841AB"/>
    <w:rsid w:val="00D85807"/>
    <w:rsid w:val="00D87349"/>
    <w:rsid w:val="00D91EE9"/>
    <w:rsid w:val="00D950FB"/>
    <w:rsid w:val="00D9627A"/>
    <w:rsid w:val="00D97220"/>
    <w:rsid w:val="00DA08F5"/>
    <w:rsid w:val="00DA53B2"/>
    <w:rsid w:val="00DF5C76"/>
    <w:rsid w:val="00E05E19"/>
    <w:rsid w:val="00E14026"/>
    <w:rsid w:val="00E1424A"/>
    <w:rsid w:val="00E14D47"/>
    <w:rsid w:val="00E15A3D"/>
    <w:rsid w:val="00E1641C"/>
    <w:rsid w:val="00E26708"/>
    <w:rsid w:val="00E3230C"/>
    <w:rsid w:val="00E32463"/>
    <w:rsid w:val="00E338C4"/>
    <w:rsid w:val="00E346C6"/>
    <w:rsid w:val="00E34958"/>
    <w:rsid w:val="00E37AB0"/>
    <w:rsid w:val="00E71C39"/>
    <w:rsid w:val="00E75631"/>
    <w:rsid w:val="00E9281D"/>
    <w:rsid w:val="00EA031D"/>
    <w:rsid w:val="00EA56E6"/>
    <w:rsid w:val="00EA694D"/>
    <w:rsid w:val="00EC335F"/>
    <w:rsid w:val="00EC48FB"/>
    <w:rsid w:val="00EC4C20"/>
    <w:rsid w:val="00ED3965"/>
    <w:rsid w:val="00EE6FFE"/>
    <w:rsid w:val="00EF232A"/>
    <w:rsid w:val="00F05A69"/>
    <w:rsid w:val="00F17B31"/>
    <w:rsid w:val="00F32066"/>
    <w:rsid w:val="00F43FFD"/>
    <w:rsid w:val="00F44236"/>
    <w:rsid w:val="00F52517"/>
    <w:rsid w:val="00F536A4"/>
    <w:rsid w:val="00F858EB"/>
    <w:rsid w:val="00FA57B2"/>
    <w:rsid w:val="00FA5E50"/>
    <w:rsid w:val="00FB509B"/>
    <w:rsid w:val="00FB76E6"/>
    <w:rsid w:val="00FC3D4B"/>
    <w:rsid w:val="00FC6312"/>
    <w:rsid w:val="00FD01F2"/>
    <w:rsid w:val="00FE33F9"/>
    <w:rsid w:val="00FE36E3"/>
    <w:rsid w:val="00FE4943"/>
    <w:rsid w:val="00FE6B01"/>
    <w:rsid w:val="00FF50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footnote text" w:uiPriority="99"/>
    <w:lsdException w:name="caption" w:semiHidden="1" w:uiPriority="99" w:unhideWhenUsed="1" w:qFormat="1"/>
    <w:lsdException w:name="footnote reference" w:uiPriority="99"/>
    <w:lsdException w:name="endnote reference" w:uiPriority="99"/>
    <w:lsdException w:name="endnote text" w:uiPriority="99"/>
    <w:lsdException w:name="List 2" w:uiPriority="99"/>
    <w:lsdException w:name="Title" w:qFormat="1"/>
    <w:lsdException w:name="Body Text Indent" w:uiPriority="99"/>
    <w:lsdException w:name="Subtitle" w:qFormat="1"/>
    <w:lsdException w:name="FollowedHyperlink" w:uiPriority="99"/>
    <w:lsdException w:name="Strong" w:qFormat="1"/>
    <w:lsdException w:name="Emphasis" w:uiPriority="99" w:qFormat="1"/>
    <w:lsdException w:name="Plain Text" w:uiPriority="99"/>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99"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uiPriority w:val="99"/>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9"/>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uiPriority w:val="99"/>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uiPriority w:val="99"/>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uiPriority w:val="99"/>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uiPriority w:val="99"/>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uiPriority w:val="99"/>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uiPriority w:val="99"/>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4"/>
    <w:pPr>
      <w:spacing w:after="240"/>
    </w:pPr>
  </w:style>
  <w:style w:type="paragraph" w:styleId="BodyTextIndent">
    <w:name w:val="Body Text Indent"/>
    <w:basedOn w:val="Normal"/>
    <w:link w:val="BodyTextIndentChar1"/>
    <w:uiPriority w:val="99"/>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uiPriority w:val="99"/>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uiPriority w:val="99"/>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99"/>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uiPriority w:val="99"/>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CommentTextChar">
    <w:name w:val="Comment Text Char"/>
    <w:link w:val="CommentText"/>
    <w:rsid w:val="009D4879"/>
  </w:style>
  <w:style w:type="character" w:customStyle="1" w:styleId="InstructionsChar">
    <w:name w:val="Instructions Char"/>
    <w:link w:val="Instructions"/>
    <w:rsid w:val="00594775"/>
    <w:rPr>
      <w:b/>
      <w:i/>
      <w:iCs/>
      <w:sz w:val="24"/>
      <w:szCs w:val="24"/>
    </w:rPr>
  </w:style>
  <w:style w:type="character" w:customStyle="1" w:styleId="H2Char">
    <w:name w:val="H2 Char"/>
    <w:link w:val="H2"/>
    <w:rsid w:val="00594775"/>
    <w:rPr>
      <w:b/>
      <w:sz w:val="24"/>
    </w:rPr>
  </w:style>
  <w:style w:type="character" w:customStyle="1" w:styleId="H4Char">
    <w:name w:val="H4 Char"/>
    <w:link w:val="H4"/>
    <w:rsid w:val="009739C9"/>
    <w:rPr>
      <w:b/>
      <w:bCs/>
      <w:snapToGrid w:val="0"/>
      <w:sz w:val="24"/>
    </w:rPr>
  </w:style>
  <w:style w:type="paragraph" w:customStyle="1" w:styleId="BodyTextNumbered">
    <w:name w:val="Body Text Numbered"/>
    <w:basedOn w:val="Normal"/>
    <w:link w:val="BodyTextNumberedChar"/>
    <w:rsid w:val="009739C9"/>
    <w:pPr>
      <w:spacing w:after="240"/>
      <w:ind w:left="720" w:hanging="720"/>
    </w:pPr>
    <w:rPr>
      <w:iCs/>
    </w:rPr>
  </w:style>
  <w:style w:type="character" w:customStyle="1" w:styleId="BodyTextNumberedChar">
    <w:name w:val="Body Text Numbered Char"/>
    <w:link w:val="BodyTextNumbered"/>
    <w:rsid w:val="009739C9"/>
    <w:rPr>
      <w:iCs/>
      <w:sz w:val="24"/>
      <w:szCs w:val="24"/>
    </w:rPr>
  </w:style>
  <w:style w:type="numbering" w:customStyle="1" w:styleId="NoList1">
    <w:name w:val="No List1"/>
    <w:next w:val="NoList"/>
    <w:uiPriority w:val="99"/>
    <w:semiHidden/>
    <w:unhideWhenUsed/>
    <w:rsid w:val="00E1424A"/>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rsid w:val="00E1424A"/>
    <w:rPr>
      <w:iCs/>
      <w:sz w:val="24"/>
      <w:lang w:val="en-US" w:eastAsia="en-US" w:bidi="ar-SA"/>
    </w:rPr>
  </w:style>
  <w:style w:type="character" w:customStyle="1" w:styleId="H3Char1">
    <w:name w:val="H3 Char1"/>
    <w:link w:val="H3"/>
    <w:rsid w:val="00E1424A"/>
    <w:rPr>
      <w:b/>
      <w:bCs/>
      <w:i/>
      <w:sz w:val="24"/>
    </w:rPr>
  </w:style>
  <w:style w:type="character" w:customStyle="1" w:styleId="ListIntroductionChar">
    <w:name w:val="List Introduction Char"/>
    <w:link w:val="ListIntroduction"/>
    <w:rsid w:val="00E1424A"/>
    <w:rPr>
      <w:iCs/>
      <w:sz w:val="24"/>
    </w:rPr>
  </w:style>
  <w:style w:type="paragraph" w:styleId="BodyText2">
    <w:name w:val="Body Text 2"/>
    <w:basedOn w:val="Normal"/>
    <w:link w:val="BodyText2Char"/>
    <w:rsid w:val="00E1424A"/>
    <w:pPr>
      <w:spacing w:after="120" w:line="480" w:lineRule="auto"/>
      <w:ind w:left="1440" w:hanging="720"/>
    </w:pPr>
    <w:rPr>
      <w:szCs w:val="20"/>
    </w:rPr>
  </w:style>
  <w:style w:type="character" w:customStyle="1" w:styleId="BodyText2Char">
    <w:name w:val="Body Text 2 Char"/>
    <w:basedOn w:val="DefaultParagraphFont"/>
    <w:link w:val="BodyText2"/>
    <w:rsid w:val="00E1424A"/>
    <w:rPr>
      <w:sz w:val="24"/>
    </w:rPr>
  </w:style>
  <w:style w:type="paragraph" w:customStyle="1" w:styleId="H3Char">
    <w:name w:val="H3 Char"/>
    <w:basedOn w:val="Heading3"/>
    <w:next w:val="BodyText"/>
    <w:link w:val="H3CharChar"/>
    <w:rsid w:val="00E1424A"/>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E1424A"/>
    <w:rPr>
      <w:sz w:val="24"/>
    </w:rPr>
  </w:style>
  <w:style w:type="character" w:customStyle="1" w:styleId="Char1CharChar">
    <w:name w:val="Char1 Char Char"/>
    <w:rsid w:val="00E1424A"/>
    <w:rPr>
      <w:sz w:val="24"/>
      <w:lang w:val="en-US" w:eastAsia="en-US" w:bidi="ar-SA"/>
    </w:rPr>
  </w:style>
  <w:style w:type="paragraph" w:styleId="Index1">
    <w:name w:val="index 1"/>
    <w:basedOn w:val="Normal"/>
    <w:next w:val="Normal"/>
    <w:autoRedefine/>
    <w:rsid w:val="00E1424A"/>
    <w:pPr>
      <w:ind w:left="240" w:hanging="240"/>
    </w:pPr>
    <w:rPr>
      <w:sz w:val="18"/>
      <w:szCs w:val="18"/>
    </w:rPr>
  </w:style>
  <w:style w:type="paragraph" w:styleId="Index2">
    <w:name w:val="index 2"/>
    <w:basedOn w:val="Normal"/>
    <w:next w:val="Normal"/>
    <w:autoRedefine/>
    <w:rsid w:val="00E1424A"/>
    <w:pPr>
      <w:ind w:left="480" w:hanging="240"/>
    </w:pPr>
    <w:rPr>
      <w:sz w:val="18"/>
      <w:szCs w:val="18"/>
    </w:rPr>
  </w:style>
  <w:style w:type="paragraph" w:styleId="Index3">
    <w:name w:val="index 3"/>
    <w:basedOn w:val="Normal"/>
    <w:next w:val="Normal"/>
    <w:autoRedefine/>
    <w:rsid w:val="00E1424A"/>
    <w:pPr>
      <w:ind w:left="720" w:hanging="240"/>
    </w:pPr>
    <w:rPr>
      <w:sz w:val="18"/>
      <w:szCs w:val="18"/>
    </w:rPr>
  </w:style>
  <w:style w:type="paragraph" w:styleId="Index4">
    <w:name w:val="index 4"/>
    <w:basedOn w:val="Normal"/>
    <w:next w:val="Normal"/>
    <w:autoRedefine/>
    <w:rsid w:val="00E1424A"/>
    <w:pPr>
      <w:ind w:left="960" w:hanging="240"/>
    </w:pPr>
    <w:rPr>
      <w:sz w:val="18"/>
      <w:szCs w:val="18"/>
    </w:rPr>
  </w:style>
  <w:style w:type="paragraph" w:styleId="Index5">
    <w:name w:val="index 5"/>
    <w:basedOn w:val="Normal"/>
    <w:next w:val="Normal"/>
    <w:autoRedefine/>
    <w:rsid w:val="00E1424A"/>
    <w:pPr>
      <w:ind w:left="1200" w:hanging="240"/>
    </w:pPr>
    <w:rPr>
      <w:sz w:val="18"/>
      <w:szCs w:val="18"/>
    </w:rPr>
  </w:style>
  <w:style w:type="paragraph" w:styleId="Index6">
    <w:name w:val="index 6"/>
    <w:basedOn w:val="Normal"/>
    <w:next w:val="Normal"/>
    <w:autoRedefine/>
    <w:rsid w:val="00E1424A"/>
    <w:pPr>
      <w:ind w:left="1440" w:hanging="240"/>
    </w:pPr>
    <w:rPr>
      <w:sz w:val="18"/>
      <w:szCs w:val="18"/>
    </w:rPr>
  </w:style>
  <w:style w:type="paragraph" w:styleId="Index7">
    <w:name w:val="index 7"/>
    <w:basedOn w:val="Normal"/>
    <w:next w:val="Normal"/>
    <w:autoRedefine/>
    <w:rsid w:val="00E1424A"/>
    <w:pPr>
      <w:ind w:left="1680" w:hanging="240"/>
    </w:pPr>
    <w:rPr>
      <w:sz w:val="18"/>
      <w:szCs w:val="18"/>
    </w:rPr>
  </w:style>
  <w:style w:type="paragraph" w:styleId="Index8">
    <w:name w:val="index 8"/>
    <w:basedOn w:val="Normal"/>
    <w:next w:val="Normal"/>
    <w:autoRedefine/>
    <w:rsid w:val="00E1424A"/>
    <w:pPr>
      <w:ind w:left="1920" w:hanging="240"/>
    </w:pPr>
    <w:rPr>
      <w:sz w:val="18"/>
      <w:szCs w:val="18"/>
    </w:rPr>
  </w:style>
  <w:style w:type="paragraph" w:styleId="Index9">
    <w:name w:val="index 9"/>
    <w:basedOn w:val="Normal"/>
    <w:next w:val="Normal"/>
    <w:autoRedefine/>
    <w:rsid w:val="00E1424A"/>
    <w:pPr>
      <w:ind w:left="2160" w:hanging="240"/>
    </w:pPr>
    <w:rPr>
      <w:sz w:val="18"/>
      <w:szCs w:val="18"/>
    </w:rPr>
  </w:style>
  <w:style w:type="paragraph" w:styleId="IndexHeading">
    <w:name w:val="index heading"/>
    <w:basedOn w:val="Normal"/>
    <w:next w:val="Index1"/>
    <w:rsid w:val="00E1424A"/>
    <w:pPr>
      <w:spacing w:before="240" w:after="120"/>
      <w:jc w:val="center"/>
    </w:pPr>
    <w:rPr>
      <w:b/>
      <w:bCs/>
      <w:sz w:val="26"/>
      <w:szCs w:val="26"/>
    </w:rPr>
  </w:style>
  <w:style w:type="character" w:customStyle="1" w:styleId="FormulaChar">
    <w:name w:val="Formula Char"/>
    <w:rsid w:val="00E1424A"/>
    <w:rPr>
      <w:b/>
    </w:rPr>
  </w:style>
  <w:style w:type="character" w:customStyle="1" w:styleId="BodyTextChar1">
    <w:name w:val="Body Text Char1"/>
    <w:rsid w:val="00E1424A"/>
    <w:rPr>
      <w:iCs/>
      <w:sz w:val="24"/>
      <w:lang w:val="en-US" w:eastAsia="en-US" w:bidi="ar-SA"/>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Char Char Char Char Char Char Char1,... Cha"/>
    <w:rsid w:val="00E1424A"/>
    <w:rPr>
      <w:iCs/>
      <w:sz w:val="24"/>
      <w:lang w:val="en-US" w:eastAsia="en-US" w:bidi="ar-SA"/>
    </w:rPr>
  </w:style>
  <w:style w:type="character" w:customStyle="1" w:styleId="ListSubChar">
    <w:name w:val="List Sub Char"/>
    <w:link w:val="ListSub"/>
    <w:rsid w:val="00E1424A"/>
    <w:rPr>
      <w:sz w:val="24"/>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E1424A"/>
    <w:rPr>
      <w:iCs/>
      <w:sz w:val="24"/>
      <w:lang w:val="en-US" w:eastAsia="en-US" w:bidi="ar-SA"/>
    </w:rPr>
  </w:style>
  <w:style w:type="character" w:customStyle="1" w:styleId="BodyTextNumberedCharChar">
    <w:name w:val="Body Text Numbered Char Char"/>
    <w:rsid w:val="00E1424A"/>
    <w:rPr>
      <w:iCs w:val="0"/>
      <w:sz w:val="24"/>
      <w:lang w:val="en-US" w:eastAsia="en-US" w:bidi="ar-SA"/>
    </w:rPr>
  </w:style>
  <w:style w:type="character" w:customStyle="1" w:styleId="ListCharChar1">
    <w:name w:val="List Char Char1"/>
    <w:rsid w:val="00E1424A"/>
    <w:rPr>
      <w:sz w:val="24"/>
      <w:lang w:val="en-US" w:eastAsia="en-US" w:bidi="ar-SA"/>
    </w:rPr>
  </w:style>
  <w:style w:type="character" w:customStyle="1" w:styleId="BulletIndentChar">
    <w:name w:val="Bullet Indent Char"/>
    <w:link w:val="BulletIndent"/>
    <w:rsid w:val="00E1424A"/>
    <w:rPr>
      <w:sz w:val="24"/>
    </w:rPr>
  </w:style>
  <w:style w:type="character" w:customStyle="1" w:styleId="CharChar">
    <w:name w:val="Char Char"/>
    <w:rsid w:val="00E1424A"/>
    <w:rPr>
      <w:sz w:val="24"/>
      <w:lang w:val="en-US" w:eastAsia="en-US" w:bidi="ar-SA"/>
    </w:rPr>
  </w:style>
  <w:style w:type="paragraph" w:customStyle="1" w:styleId="Char3">
    <w:name w:val="Char3"/>
    <w:basedOn w:val="Normal"/>
    <w:rsid w:val="00E1424A"/>
    <w:pPr>
      <w:spacing w:after="160" w:line="240" w:lineRule="exact"/>
    </w:pPr>
    <w:rPr>
      <w:rFonts w:ascii="Verdana" w:hAnsi="Verdana"/>
      <w:sz w:val="16"/>
      <w:szCs w:val="20"/>
    </w:rPr>
  </w:style>
  <w:style w:type="character" w:customStyle="1" w:styleId="H5Char">
    <w:name w:val="H5 Char"/>
    <w:link w:val="H5"/>
    <w:rsid w:val="00E1424A"/>
    <w:rPr>
      <w:b/>
      <w:bCs/>
      <w:i/>
      <w:iCs/>
      <w:sz w:val="24"/>
      <w:szCs w:val="26"/>
    </w:rPr>
  </w:style>
  <w:style w:type="paragraph" w:styleId="DocumentMap">
    <w:name w:val="Document Map"/>
    <w:basedOn w:val="Normal"/>
    <w:link w:val="DocumentMapChar"/>
    <w:rsid w:val="00E1424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E1424A"/>
    <w:rPr>
      <w:rFonts w:ascii="Tahoma" w:hAnsi="Tahoma" w:cs="Tahoma"/>
      <w:shd w:val="clear" w:color="auto" w:fill="000080"/>
    </w:rPr>
  </w:style>
  <w:style w:type="character" w:customStyle="1" w:styleId="HeaderChar">
    <w:name w:val="Header Char"/>
    <w:link w:val="Header"/>
    <w:rsid w:val="00E1424A"/>
    <w:rPr>
      <w:rFonts w:ascii="Arial" w:hAnsi="Arial"/>
      <w:b/>
      <w:bCs/>
      <w:sz w:val="24"/>
      <w:szCs w:val="24"/>
    </w:rPr>
  </w:style>
  <w:style w:type="character" w:customStyle="1" w:styleId="BodyTextNumberedChar1">
    <w:name w:val="Body Text Numbered Char1"/>
    <w:rsid w:val="00E1424A"/>
    <w:rPr>
      <w:iCs/>
      <w:sz w:val="24"/>
    </w:rPr>
  </w:style>
  <w:style w:type="character" w:customStyle="1" w:styleId="FormulaBoldChar">
    <w:name w:val="Formula Bold Char"/>
    <w:link w:val="FormulaBold"/>
    <w:rsid w:val="00E1424A"/>
    <w:rPr>
      <w:b/>
      <w:bCs/>
      <w:sz w:val="24"/>
      <w:szCs w:val="24"/>
    </w:rPr>
  </w:style>
  <w:style w:type="character" w:customStyle="1" w:styleId="Heading4Char">
    <w:name w:val="Heading 4 Char"/>
    <w:aliases w:val="h4 Char"/>
    <w:link w:val="Heading4"/>
    <w:uiPriority w:val="99"/>
    <w:rsid w:val="00E1424A"/>
    <w:rPr>
      <w:b/>
      <w:bCs/>
      <w:snapToGrid w:val="0"/>
      <w:sz w:val="24"/>
    </w:rPr>
  </w:style>
  <w:style w:type="character" w:customStyle="1" w:styleId="List2Char">
    <w:name w:val="List 2 Char"/>
    <w:aliases w:val=" Char2 Char1"/>
    <w:link w:val="List2"/>
    <w:rsid w:val="00E1424A"/>
    <w:rPr>
      <w:sz w:val="24"/>
    </w:rPr>
  </w:style>
  <w:style w:type="character" w:customStyle="1" w:styleId="H6Char">
    <w:name w:val="H6 Char"/>
    <w:link w:val="H6"/>
    <w:rsid w:val="00E1424A"/>
    <w:rPr>
      <w:b/>
      <w:bCs/>
      <w:sz w:val="24"/>
      <w:szCs w:val="22"/>
    </w:rPr>
  </w:style>
  <w:style w:type="character" w:customStyle="1" w:styleId="CharChar1">
    <w:name w:val="Char Char1"/>
    <w:rsid w:val="00E1424A"/>
    <w:rPr>
      <w:b/>
      <w:bCs/>
      <w:i/>
      <w:iCs/>
      <w:sz w:val="24"/>
      <w:szCs w:val="26"/>
      <w:lang w:val="en-US" w:eastAsia="en-US" w:bidi="ar-SA"/>
    </w:rPr>
  </w:style>
  <w:style w:type="character" w:customStyle="1" w:styleId="VariableDefinitionChar">
    <w:name w:val="Variable Definition Char"/>
    <w:link w:val="VariableDefinition"/>
    <w:rsid w:val="00E1424A"/>
    <w:rPr>
      <w:iCs/>
      <w:sz w:val="24"/>
    </w:rPr>
  </w:style>
  <w:style w:type="paragraph" w:customStyle="1" w:styleId="note">
    <w:name w:val="note"/>
    <w:basedOn w:val="Normal"/>
    <w:rsid w:val="00E1424A"/>
    <w:rPr>
      <w:sz w:val="22"/>
      <w:szCs w:val="20"/>
    </w:rPr>
  </w:style>
  <w:style w:type="paragraph" w:customStyle="1" w:styleId="Default">
    <w:name w:val="Default"/>
    <w:rsid w:val="00E1424A"/>
    <w:pPr>
      <w:autoSpaceDE w:val="0"/>
      <w:autoSpaceDN w:val="0"/>
      <w:adjustRightInd w:val="0"/>
    </w:pPr>
    <w:rPr>
      <w:rFonts w:ascii="Arial" w:hAnsi="Arial" w:cs="Arial"/>
      <w:color w:val="000000"/>
      <w:sz w:val="24"/>
      <w:szCs w:val="24"/>
    </w:rPr>
  </w:style>
  <w:style w:type="paragraph" w:styleId="BlockText">
    <w:name w:val="Block Text"/>
    <w:basedOn w:val="Normal"/>
    <w:rsid w:val="00E1424A"/>
    <w:pPr>
      <w:spacing w:after="120"/>
      <w:ind w:left="1440" w:right="1440"/>
    </w:pPr>
    <w:rPr>
      <w:szCs w:val="20"/>
    </w:rPr>
  </w:style>
  <w:style w:type="paragraph" w:customStyle="1" w:styleId="List1">
    <w:name w:val="List1"/>
    <w:basedOn w:val="H4"/>
    <w:rsid w:val="00E1424A"/>
    <w:pPr>
      <w:tabs>
        <w:tab w:val="clear" w:pos="1260"/>
      </w:tabs>
      <w:ind w:left="1440" w:hanging="720"/>
    </w:pPr>
    <w:rPr>
      <w:b w:val="0"/>
    </w:rPr>
  </w:style>
  <w:style w:type="paragraph" w:customStyle="1" w:styleId="Char">
    <w:name w:val="Char"/>
    <w:basedOn w:val="Normal"/>
    <w:rsid w:val="00E1424A"/>
    <w:pPr>
      <w:spacing w:after="160" w:line="240" w:lineRule="exact"/>
    </w:pPr>
    <w:rPr>
      <w:rFonts w:ascii="Verdana" w:hAnsi="Verdana"/>
      <w:sz w:val="16"/>
      <w:szCs w:val="20"/>
    </w:rPr>
  </w:style>
  <w:style w:type="character" w:customStyle="1" w:styleId="DeltaViewInsertion">
    <w:name w:val="DeltaView Insertion"/>
    <w:rsid w:val="00E1424A"/>
    <w:rPr>
      <w:color w:val="0000FF"/>
      <w:spacing w:val="0"/>
      <w:u w:val="double"/>
    </w:rPr>
  </w:style>
  <w:style w:type="character" w:customStyle="1" w:styleId="DeltaViewMoveDestination">
    <w:name w:val="DeltaView Move Destination"/>
    <w:rsid w:val="00E1424A"/>
    <w:rPr>
      <w:color w:val="00C000"/>
      <w:spacing w:val="0"/>
      <w:u w:val="double"/>
    </w:rPr>
  </w:style>
  <w:style w:type="character" w:customStyle="1" w:styleId="BulletChar">
    <w:name w:val="Bullet Char"/>
    <w:link w:val="Bullet"/>
    <w:rsid w:val="00E1424A"/>
    <w:rPr>
      <w:sz w:val="24"/>
    </w:rPr>
  </w:style>
  <w:style w:type="paragraph" w:customStyle="1" w:styleId="Bullet15">
    <w:name w:val="Bullet (1.5)"/>
    <w:basedOn w:val="Normal"/>
    <w:rsid w:val="00E1424A"/>
    <w:pPr>
      <w:tabs>
        <w:tab w:val="num" w:pos="2520"/>
      </w:tabs>
      <w:spacing w:after="120"/>
      <w:ind w:left="2520" w:hanging="720"/>
    </w:pPr>
    <w:rPr>
      <w:szCs w:val="20"/>
    </w:rPr>
  </w:style>
  <w:style w:type="paragraph" w:customStyle="1" w:styleId="BulletCharChar">
    <w:name w:val="Bullet Char Char"/>
    <w:basedOn w:val="Normal"/>
    <w:link w:val="BulletCharCharChar"/>
    <w:rsid w:val="00E1424A"/>
    <w:pPr>
      <w:tabs>
        <w:tab w:val="num" w:pos="450"/>
      </w:tabs>
      <w:spacing w:after="180"/>
      <w:ind w:left="450" w:hanging="360"/>
    </w:pPr>
    <w:rPr>
      <w:szCs w:val="20"/>
      <w:lang w:val="x-none" w:eastAsia="x-none"/>
    </w:rPr>
  </w:style>
  <w:style w:type="character" w:customStyle="1" w:styleId="BulletCharCharChar">
    <w:name w:val="Bullet Char Char Char"/>
    <w:link w:val="BulletCharChar"/>
    <w:rsid w:val="00E1424A"/>
    <w:rPr>
      <w:sz w:val="24"/>
      <w:lang w:val="x-none" w:eastAsia="x-none"/>
    </w:rPr>
  </w:style>
  <w:style w:type="character" w:customStyle="1" w:styleId="Char2CharCharCharCharChar">
    <w:name w:val="Char2 Char Char Char Char Char"/>
    <w:aliases w:val=" Char2 Char Char Char"/>
    <w:rsid w:val="00E1424A"/>
    <w:rPr>
      <w:sz w:val="24"/>
      <w:lang w:val="en-US" w:eastAsia="en-US" w:bidi="ar-SA"/>
    </w:rPr>
  </w:style>
  <w:style w:type="character" w:customStyle="1" w:styleId="BodyTextIndentChar">
    <w:name w:val="Body Text Indent Char"/>
    <w:uiPriority w:val="99"/>
    <w:rsid w:val="00E1424A"/>
    <w:rPr>
      <w:iCs/>
      <w:sz w:val="24"/>
      <w:lang w:val="en-US" w:eastAsia="en-US" w:bidi="ar-SA"/>
    </w:rPr>
  </w:style>
  <w:style w:type="paragraph" w:styleId="BodyText3">
    <w:name w:val="Body Text 3"/>
    <w:basedOn w:val="Normal"/>
    <w:link w:val="BodyText3Char"/>
    <w:rsid w:val="00E1424A"/>
    <w:pPr>
      <w:spacing w:after="120"/>
    </w:pPr>
    <w:rPr>
      <w:sz w:val="16"/>
      <w:szCs w:val="16"/>
      <w:lang w:val="x-none" w:eastAsia="x-none"/>
    </w:rPr>
  </w:style>
  <w:style w:type="character" w:customStyle="1" w:styleId="BodyText3Char">
    <w:name w:val="Body Text 3 Char"/>
    <w:basedOn w:val="DefaultParagraphFont"/>
    <w:link w:val="BodyText3"/>
    <w:rsid w:val="00E1424A"/>
    <w:rPr>
      <w:sz w:val="16"/>
      <w:szCs w:val="16"/>
      <w:lang w:val="x-none" w:eastAsia="x-none"/>
    </w:rPr>
  </w:style>
  <w:style w:type="paragraph" w:styleId="BodyTextFirstIndent">
    <w:name w:val="Body Text First Indent"/>
    <w:basedOn w:val="BodyText"/>
    <w:link w:val="BodyTextFirstIndentChar"/>
    <w:rsid w:val="00E1424A"/>
    <w:pPr>
      <w:spacing w:after="120"/>
      <w:ind w:firstLine="210"/>
    </w:pPr>
    <w:rPr>
      <w:iCs/>
      <w:szCs w:val="20"/>
    </w:rPr>
  </w:style>
  <w:style w:type="character" w:customStyle="1" w:styleId="BodyTextChar4">
    <w:name w:val="Body Text Char4"/>
    <w:aliases w:val=" Char Char Char Char1, Char1 Char2,Body Text Char Char Char2, Char Char Char Char Char Char2,Body Text Char2 Char Char Char2,Body Text Char2 Char Char Char Char Char Char Char Char Char Char Char Char2,Body Text Char2 Char Char3"/>
    <w:basedOn w:val="DefaultParagraphFont"/>
    <w:link w:val="BodyText"/>
    <w:rsid w:val="00E1424A"/>
    <w:rPr>
      <w:sz w:val="24"/>
      <w:szCs w:val="24"/>
    </w:rPr>
  </w:style>
  <w:style w:type="character" w:customStyle="1" w:styleId="BodyTextFirstIndentChar">
    <w:name w:val="Body Text First Indent Char"/>
    <w:basedOn w:val="BodyTextChar4"/>
    <w:link w:val="BodyTextFirstIndent"/>
    <w:rsid w:val="00E1424A"/>
    <w:rPr>
      <w:iCs/>
      <w:sz w:val="24"/>
      <w:szCs w:val="24"/>
    </w:rPr>
  </w:style>
  <w:style w:type="paragraph" w:styleId="BodyTextFirstIndent2">
    <w:name w:val="Body Text First Indent 2"/>
    <w:basedOn w:val="BodyTextIndent"/>
    <w:link w:val="BodyTextFirstIndent2Char"/>
    <w:rsid w:val="00E1424A"/>
    <w:pPr>
      <w:spacing w:after="120"/>
      <w:ind w:left="360" w:firstLine="210"/>
    </w:pPr>
    <w:rPr>
      <w:lang w:val="x-none" w:eastAsia="x-none"/>
    </w:rPr>
  </w:style>
  <w:style w:type="character" w:customStyle="1" w:styleId="BodyTextIndentChar1">
    <w:name w:val="Body Text Indent Char1"/>
    <w:basedOn w:val="DefaultParagraphFont"/>
    <w:link w:val="BodyTextIndent"/>
    <w:rsid w:val="00E1424A"/>
    <w:rPr>
      <w:iCs/>
      <w:sz w:val="24"/>
    </w:rPr>
  </w:style>
  <w:style w:type="character" w:customStyle="1" w:styleId="BodyTextFirstIndent2Char">
    <w:name w:val="Body Text First Indent 2 Char"/>
    <w:basedOn w:val="BodyTextIndentChar1"/>
    <w:link w:val="BodyTextFirstIndent2"/>
    <w:rsid w:val="00E1424A"/>
    <w:rPr>
      <w:iCs/>
      <w:sz w:val="24"/>
      <w:lang w:val="x-none" w:eastAsia="x-none"/>
    </w:rPr>
  </w:style>
  <w:style w:type="paragraph" w:styleId="BodyTextIndent2">
    <w:name w:val="Body Text Indent 2"/>
    <w:basedOn w:val="Normal"/>
    <w:link w:val="BodyTextIndent2Char"/>
    <w:rsid w:val="00E1424A"/>
    <w:pPr>
      <w:spacing w:after="120" w:line="480" w:lineRule="auto"/>
      <w:ind w:left="360"/>
    </w:pPr>
    <w:rPr>
      <w:szCs w:val="20"/>
      <w:lang w:val="x-none" w:eastAsia="x-none"/>
    </w:rPr>
  </w:style>
  <w:style w:type="character" w:customStyle="1" w:styleId="BodyTextIndent2Char">
    <w:name w:val="Body Text Indent 2 Char"/>
    <w:basedOn w:val="DefaultParagraphFont"/>
    <w:link w:val="BodyTextIndent2"/>
    <w:rsid w:val="00E1424A"/>
    <w:rPr>
      <w:sz w:val="24"/>
      <w:lang w:val="x-none" w:eastAsia="x-none"/>
    </w:rPr>
  </w:style>
  <w:style w:type="paragraph" w:styleId="BodyTextIndent3">
    <w:name w:val="Body Text Indent 3"/>
    <w:basedOn w:val="Normal"/>
    <w:link w:val="BodyTextIndent3Char"/>
    <w:rsid w:val="00E1424A"/>
    <w:pPr>
      <w:spacing w:after="120"/>
      <w:ind w:left="360"/>
    </w:pPr>
    <w:rPr>
      <w:sz w:val="16"/>
      <w:szCs w:val="16"/>
      <w:lang w:val="x-none" w:eastAsia="x-none"/>
    </w:rPr>
  </w:style>
  <w:style w:type="character" w:customStyle="1" w:styleId="BodyTextIndent3Char">
    <w:name w:val="Body Text Indent 3 Char"/>
    <w:basedOn w:val="DefaultParagraphFont"/>
    <w:link w:val="BodyTextIndent3"/>
    <w:rsid w:val="00E1424A"/>
    <w:rPr>
      <w:sz w:val="16"/>
      <w:szCs w:val="16"/>
      <w:lang w:val="x-none" w:eastAsia="x-none"/>
    </w:rPr>
  </w:style>
  <w:style w:type="paragraph" w:styleId="Caption">
    <w:name w:val="caption"/>
    <w:basedOn w:val="Normal"/>
    <w:next w:val="Normal"/>
    <w:uiPriority w:val="99"/>
    <w:qFormat/>
    <w:rsid w:val="00E1424A"/>
    <w:rPr>
      <w:b/>
      <w:bCs/>
      <w:sz w:val="20"/>
      <w:szCs w:val="20"/>
    </w:rPr>
  </w:style>
  <w:style w:type="paragraph" w:styleId="Closing">
    <w:name w:val="Closing"/>
    <w:basedOn w:val="Normal"/>
    <w:link w:val="ClosingChar"/>
    <w:rsid w:val="00E1424A"/>
    <w:pPr>
      <w:ind w:left="4320"/>
    </w:pPr>
    <w:rPr>
      <w:szCs w:val="20"/>
      <w:lang w:val="x-none" w:eastAsia="x-none"/>
    </w:rPr>
  </w:style>
  <w:style w:type="character" w:customStyle="1" w:styleId="ClosingChar">
    <w:name w:val="Closing Char"/>
    <w:basedOn w:val="DefaultParagraphFont"/>
    <w:link w:val="Closing"/>
    <w:rsid w:val="00E1424A"/>
    <w:rPr>
      <w:sz w:val="24"/>
      <w:lang w:val="x-none" w:eastAsia="x-none"/>
    </w:rPr>
  </w:style>
  <w:style w:type="paragraph" w:styleId="Date">
    <w:name w:val="Date"/>
    <w:basedOn w:val="Normal"/>
    <w:next w:val="Normal"/>
    <w:link w:val="DateChar"/>
    <w:rsid w:val="00E1424A"/>
    <w:rPr>
      <w:szCs w:val="20"/>
      <w:lang w:val="x-none" w:eastAsia="x-none"/>
    </w:rPr>
  </w:style>
  <w:style w:type="character" w:customStyle="1" w:styleId="DateChar">
    <w:name w:val="Date Char"/>
    <w:basedOn w:val="DefaultParagraphFont"/>
    <w:link w:val="Date"/>
    <w:rsid w:val="00E1424A"/>
    <w:rPr>
      <w:sz w:val="24"/>
      <w:lang w:val="x-none" w:eastAsia="x-none"/>
    </w:rPr>
  </w:style>
  <w:style w:type="paragraph" w:styleId="E-mailSignature">
    <w:name w:val="E-mail Signature"/>
    <w:basedOn w:val="Normal"/>
    <w:link w:val="E-mailSignatureChar"/>
    <w:rsid w:val="00E1424A"/>
    <w:rPr>
      <w:szCs w:val="20"/>
      <w:lang w:val="x-none" w:eastAsia="x-none"/>
    </w:rPr>
  </w:style>
  <w:style w:type="character" w:customStyle="1" w:styleId="E-mailSignatureChar">
    <w:name w:val="E-mail Signature Char"/>
    <w:basedOn w:val="DefaultParagraphFont"/>
    <w:link w:val="E-mailSignature"/>
    <w:rsid w:val="00E1424A"/>
    <w:rPr>
      <w:sz w:val="24"/>
      <w:lang w:val="x-none" w:eastAsia="x-none"/>
    </w:rPr>
  </w:style>
  <w:style w:type="paragraph" w:styleId="EndnoteText">
    <w:name w:val="endnote text"/>
    <w:basedOn w:val="Normal"/>
    <w:link w:val="EndnoteTextChar"/>
    <w:uiPriority w:val="99"/>
    <w:rsid w:val="00E1424A"/>
    <w:rPr>
      <w:sz w:val="20"/>
      <w:szCs w:val="20"/>
    </w:rPr>
  </w:style>
  <w:style w:type="character" w:customStyle="1" w:styleId="EndnoteTextChar">
    <w:name w:val="Endnote Text Char"/>
    <w:basedOn w:val="DefaultParagraphFont"/>
    <w:link w:val="EndnoteText"/>
    <w:uiPriority w:val="99"/>
    <w:rsid w:val="00E1424A"/>
  </w:style>
  <w:style w:type="paragraph" w:styleId="EnvelopeAddress">
    <w:name w:val="envelope address"/>
    <w:basedOn w:val="Normal"/>
    <w:rsid w:val="00E1424A"/>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E1424A"/>
    <w:rPr>
      <w:rFonts w:ascii="Arial" w:hAnsi="Arial" w:cs="Arial"/>
      <w:sz w:val="20"/>
      <w:szCs w:val="20"/>
    </w:rPr>
  </w:style>
  <w:style w:type="paragraph" w:styleId="HTMLAddress">
    <w:name w:val="HTML Address"/>
    <w:basedOn w:val="Normal"/>
    <w:link w:val="HTMLAddressChar"/>
    <w:rsid w:val="00E1424A"/>
    <w:rPr>
      <w:i/>
      <w:iCs/>
      <w:szCs w:val="20"/>
      <w:lang w:val="x-none" w:eastAsia="x-none"/>
    </w:rPr>
  </w:style>
  <w:style w:type="character" w:customStyle="1" w:styleId="HTMLAddressChar">
    <w:name w:val="HTML Address Char"/>
    <w:basedOn w:val="DefaultParagraphFont"/>
    <w:link w:val="HTMLAddress"/>
    <w:rsid w:val="00E1424A"/>
    <w:rPr>
      <w:i/>
      <w:iCs/>
      <w:sz w:val="24"/>
      <w:lang w:val="x-none" w:eastAsia="x-none"/>
    </w:rPr>
  </w:style>
  <w:style w:type="paragraph" w:styleId="HTMLPreformatted">
    <w:name w:val="HTML Preformatted"/>
    <w:basedOn w:val="Normal"/>
    <w:link w:val="HTMLPreformattedChar"/>
    <w:rsid w:val="00E1424A"/>
    <w:rPr>
      <w:rFonts w:ascii="Courier New" w:hAnsi="Courier New"/>
      <w:sz w:val="20"/>
      <w:szCs w:val="20"/>
      <w:lang w:val="x-none" w:eastAsia="x-none"/>
    </w:rPr>
  </w:style>
  <w:style w:type="character" w:customStyle="1" w:styleId="HTMLPreformattedChar">
    <w:name w:val="HTML Preformatted Char"/>
    <w:basedOn w:val="DefaultParagraphFont"/>
    <w:link w:val="HTMLPreformatted"/>
    <w:rsid w:val="00E1424A"/>
    <w:rPr>
      <w:rFonts w:ascii="Courier New" w:hAnsi="Courier New"/>
      <w:lang w:val="x-none" w:eastAsia="x-none"/>
    </w:rPr>
  </w:style>
  <w:style w:type="paragraph" w:styleId="List4">
    <w:name w:val="List 4"/>
    <w:basedOn w:val="Normal"/>
    <w:rsid w:val="00E1424A"/>
    <w:pPr>
      <w:ind w:left="1440" w:hanging="360"/>
    </w:pPr>
    <w:rPr>
      <w:szCs w:val="20"/>
    </w:rPr>
  </w:style>
  <w:style w:type="paragraph" w:styleId="List5">
    <w:name w:val="List 5"/>
    <w:basedOn w:val="Normal"/>
    <w:rsid w:val="00E1424A"/>
    <w:pPr>
      <w:ind w:left="1800" w:hanging="360"/>
    </w:pPr>
    <w:rPr>
      <w:szCs w:val="20"/>
    </w:rPr>
  </w:style>
  <w:style w:type="paragraph" w:styleId="ListBullet">
    <w:name w:val="List Bullet"/>
    <w:basedOn w:val="Normal"/>
    <w:rsid w:val="00E1424A"/>
    <w:pPr>
      <w:numPr>
        <w:numId w:val="5"/>
      </w:numPr>
    </w:pPr>
    <w:rPr>
      <w:szCs w:val="20"/>
    </w:rPr>
  </w:style>
  <w:style w:type="paragraph" w:styleId="ListBullet2">
    <w:name w:val="List Bullet 2"/>
    <w:basedOn w:val="Normal"/>
    <w:rsid w:val="00E1424A"/>
    <w:pPr>
      <w:numPr>
        <w:numId w:val="6"/>
      </w:numPr>
    </w:pPr>
    <w:rPr>
      <w:szCs w:val="20"/>
    </w:rPr>
  </w:style>
  <w:style w:type="paragraph" w:styleId="ListBullet3">
    <w:name w:val="List Bullet 3"/>
    <w:basedOn w:val="Normal"/>
    <w:rsid w:val="00E1424A"/>
    <w:pPr>
      <w:numPr>
        <w:numId w:val="7"/>
      </w:numPr>
    </w:pPr>
    <w:rPr>
      <w:szCs w:val="20"/>
    </w:rPr>
  </w:style>
  <w:style w:type="paragraph" w:styleId="ListBullet4">
    <w:name w:val="List Bullet 4"/>
    <w:basedOn w:val="Normal"/>
    <w:rsid w:val="00E1424A"/>
    <w:pPr>
      <w:numPr>
        <w:numId w:val="8"/>
      </w:numPr>
    </w:pPr>
    <w:rPr>
      <w:szCs w:val="20"/>
    </w:rPr>
  </w:style>
  <w:style w:type="paragraph" w:styleId="ListBullet5">
    <w:name w:val="List Bullet 5"/>
    <w:basedOn w:val="Normal"/>
    <w:rsid w:val="00E1424A"/>
    <w:pPr>
      <w:numPr>
        <w:numId w:val="9"/>
      </w:numPr>
    </w:pPr>
    <w:rPr>
      <w:szCs w:val="20"/>
    </w:rPr>
  </w:style>
  <w:style w:type="paragraph" w:styleId="ListContinue">
    <w:name w:val="List Continue"/>
    <w:basedOn w:val="Normal"/>
    <w:rsid w:val="00E1424A"/>
    <w:pPr>
      <w:spacing w:after="120"/>
      <w:ind w:left="360"/>
    </w:pPr>
    <w:rPr>
      <w:szCs w:val="20"/>
    </w:rPr>
  </w:style>
  <w:style w:type="paragraph" w:styleId="ListContinue2">
    <w:name w:val="List Continue 2"/>
    <w:basedOn w:val="Normal"/>
    <w:rsid w:val="00E1424A"/>
    <w:pPr>
      <w:spacing w:after="120"/>
      <w:ind w:left="720"/>
    </w:pPr>
    <w:rPr>
      <w:szCs w:val="20"/>
    </w:rPr>
  </w:style>
  <w:style w:type="paragraph" w:styleId="ListContinue3">
    <w:name w:val="List Continue 3"/>
    <w:basedOn w:val="Normal"/>
    <w:rsid w:val="00E1424A"/>
    <w:pPr>
      <w:spacing w:after="120"/>
      <w:ind w:left="1080"/>
    </w:pPr>
    <w:rPr>
      <w:szCs w:val="20"/>
    </w:rPr>
  </w:style>
  <w:style w:type="paragraph" w:styleId="ListContinue4">
    <w:name w:val="List Continue 4"/>
    <w:basedOn w:val="Normal"/>
    <w:rsid w:val="00E1424A"/>
    <w:pPr>
      <w:spacing w:after="120"/>
      <w:ind w:left="1440"/>
    </w:pPr>
    <w:rPr>
      <w:szCs w:val="20"/>
    </w:rPr>
  </w:style>
  <w:style w:type="paragraph" w:styleId="ListContinue5">
    <w:name w:val="List Continue 5"/>
    <w:basedOn w:val="Normal"/>
    <w:rsid w:val="00E1424A"/>
    <w:pPr>
      <w:spacing w:after="120"/>
      <w:ind w:left="1800"/>
    </w:pPr>
    <w:rPr>
      <w:szCs w:val="20"/>
    </w:rPr>
  </w:style>
  <w:style w:type="paragraph" w:styleId="ListNumber">
    <w:name w:val="List Number"/>
    <w:basedOn w:val="Normal"/>
    <w:rsid w:val="00E1424A"/>
    <w:pPr>
      <w:numPr>
        <w:numId w:val="10"/>
      </w:numPr>
    </w:pPr>
    <w:rPr>
      <w:szCs w:val="20"/>
    </w:rPr>
  </w:style>
  <w:style w:type="paragraph" w:styleId="ListNumber2">
    <w:name w:val="List Number 2"/>
    <w:basedOn w:val="Normal"/>
    <w:rsid w:val="00E1424A"/>
    <w:pPr>
      <w:numPr>
        <w:numId w:val="11"/>
      </w:numPr>
    </w:pPr>
    <w:rPr>
      <w:szCs w:val="20"/>
    </w:rPr>
  </w:style>
  <w:style w:type="paragraph" w:styleId="ListNumber3">
    <w:name w:val="List Number 3"/>
    <w:basedOn w:val="Normal"/>
    <w:rsid w:val="00E1424A"/>
    <w:pPr>
      <w:numPr>
        <w:numId w:val="12"/>
      </w:numPr>
    </w:pPr>
    <w:rPr>
      <w:szCs w:val="20"/>
    </w:rPr>
  </w:style>
  <w:style w:type="paragraph" w:styleId="ListNumber4">
    <w:name w:val="List Number 4"/>
    <w:basedOn w:val="Normal"/>
    <w:rsid w:val="00E1424A"/>
    <w:pPr>
      <w:numPr>
        <w:numId w:val="13"/>
      </w:numPr>
    </w:pPr>
    <w:rPr>
      <w:szCs w:val="20"/>
    </w:rPr>
  </w:style>
  <w:style w:type="paragraph" w:styleId="ListNumber5">
    <w:name w:val="List Number 5"/>
    <w:basedOn w:val="Normal"/>
    <w:rsid w:val="00E1424A"/>
    <w:pPr>
      <w:numPr>
        <w:numId w:val="14"/>
      </w:numPr>
    </w:pPr>
    <w:rPr>
      <w:szCs w:val="20"/>
    </w:rPr>
  </w:style>
  <w:style w:type="paragraph" w:styleId="MacroText">
    <w:name w:val="macro"/>
    <w:link w:val="MacroTextChar"/>
    <w:rsid w:val="00E1424A"/>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E1424A"/>
    <w:rPr>
      <w:rFonts w:ascii="Courier New" w:hAnsi="Courier New" w:cs="Courier New"/>
    </w:rPr>
  </w:style>
  <w:style w:type="paragraph" w:styleId="MessageHeader">
    <w:name w:val="Message Header"/>
    <w:basedOn w:val="Normal"/>
    <w:link w:val="MessageHeaderChar"/>
    <w:rsid w:val="00E1424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lang w:val="x-none" w:eastAsia="x-none"/>
    </w:rPr>
  </w:style>
  <w:style w:type="character" w:customStyle="1" w:styleId="MessageHeaderChar">
    <w:name w:val="Message Header Char"/>
    <w:basedOn w:val="DefaultParagraphFont"/>
    <w:link w:val="MessageHeader"/>
    <w:rsid w:val="00E1424A"/>
    <w:rPr>
      <w:rFonts w:ascii="Arial" w:hAnsi="Arial"/>
      <w:sz w:val="24"/>
      <w:szCs w:val="24"/>
      <w:shd w:val="pct20" w:color="auto" w:fill="auto"/>
      <w:lang w:val="x-none" w:eastAsia="x-none"/>
    </w:rPr>
  </w:style>
  <w:style w:type="paragraph" w:styleId="NormalIndent">
    <w:name w:val="Normal Indent"/>
    <w:basedOn w:val="Normal"/>
    <w:rsid w:val="00E1424A"/>
    <w:pPr>
      <w:ind w:left="720"/>
    </w:pPr>
    <w:rPr>
      <w:szCs w:val="20"/>
    </w:rPr>
  </w:style>
  <w:style w:type="paragraph" w:styleId="NoteHeading">
    <w:name w:val="Note Heading"/>
    <w:basedOn w:val="Normal"/>
    <w:next w:val="Normal"/>
    <w:link w:val="NoteHeadingChar"/>
    <w:rsid w:val="00E1424A"/>
    <w:rPr>
      <w:szCs w:val="20"/>
      <w:lang w:val="x-none" w:eastAsia="x-none"/>
    </w:rPr>
  </w:style>
  <w:style w:type="character" w:customStyle="1" w:styleId="NoteHeadingChar">
    <w:name w:val="Note Heading Char"/>
    <w:basedOn w:val="DefaultParagraphFont"/>
    <w:link w:val="NoteHeading"/>
    <w:rsid w:val="00E1424A"/>
    <w:rPr>
      <w:sz w:val="24"/>
      <w:lang w:val="x-none" w:eastAsia="x-none"/>
    </w:rPr>
  </w:style>
  <w:style w:type="paragraph" w:styleId="PlainText">
    <w:name w:val="Plain Text"/>
    <w:basedOn w:val="Normal"/>
    <w:link w:val="PlainTextChar"/>
    <w:uiPriority w:val="99"/>
    <w:rsid w:val="00E1424A"/>
    <w:rPr>
      <w:rFonts w:ascii="Courier New" w:hAnsi="Courier New"/>
      <w:sz w:val="20"/>
      <w:szCs w:val="20"/>
      <w:lang w:val="x-none" w:eastAsia="x-none"/>
    </w:rPr>
  </w:style>
  <w:style w:type="character" w:customStyle="1" w:styleId="PlainTextChar">
    <w:name w:val="Plain Text Char"/>
    <w:basedOn w:val="DefaultParagraphFont"/>
    <w:link w:val="PlainText"/>
    <w:uiPriority w:val="99"/>
    <w:rsid w:val="00E1424A"/>
    <w:rPr>
      <w:rFonts w:ascii="Courier New" w:hAnsi="Courier New"/>
      <w:lang w:val="x-none" w:eastAsia="x-none"/>
    </w:rPr>
  </w:style>
  <w:style w:type="paragraph" w:styleId="Salutation">
    <w:name w:val="Salutation"/>
    <w:basedOn w:val="Normal"/>
    <w:next w:val="Normal"/>
    <w:link w:val="SalutationChar"/>
    <w:rsid w:val="00E1424A"/>
    <w:rPr>
      <w:szCs w:val="20"/>
      <w:lang w:val="x-none" w:eastAsia="x-none"/>
    </w:rPr>
  </w:style>
  <w:style w:type="character" w:customStyle="1" w:styleId="SalutationChar">
    <w:name w:val="Salutation Char"/>
    <w:basedOn w:val="DefaultParagraphFont"/>
    <w:link w:val="Salutation"/>
    <w:rsid w:val="00E1424A"/>
    <w:rPr>
      <w:sz w:val="24"/>
      <w:lang w:val="x-none" w:eastAsia="x-none"/>
    </w:rPr>
  </w:style>
  <w:style w:type="paragraph" w:styleId="Signature">
    <w:name w:val="Signature"/>
    <w:basedOn w:val="Normal"/>
    <w:link w:val="SignatureChar"/>
    <w:rsid w:val="00E1424A"/>
    <w:pPr>
      <w:ind w:left="4320"/>
    </w:pPr>
    <w:rPr>
      <w:szCs w:val="20"/>
      <w:lang w:val="x-none" w:eastAsia="x-none"/>
    </w:rPr>
  </w:style>
  <w:style w:type="character" w:customStyle="1" w:styleId="SignatureChar">
    <w:name w:val="Signature Char"/>
    <w:basedOn w:val="DefaultParagraphFont"/>
    <w:link w:val="Signature"/>
    <w:rsid w:val="00E1424A"/>
    <w:rPr>
      <w:sz w:val="24"/>
      <w:lang w:val="x-none" w:eastAsia="x-none"/>
    </w:rPr>
  </w:style>
  <w:style w:type="paragraph" w:styleId="Subtitle">
    <w:name w:val="Subtitle"/>
    <w:basedOn w:val="Normal"/>
    <w:link w:val="SubtitleChar"/>
    <w:qFormat/>
    <w:rsid w:val="00E1424A"/>
    <w:pPr>
      <w:spacing w:after="60"/>
      <w:jc w:val="center"/>
      <w:outlineLvl w:val="1"/>
    </w:pPr>
    <w:rPr>
      <w:rFonts w:ascii="Arial" w:hAnsi="Arial"/>
      <w:lang w:val="x-none" w:eastAsia="x-none"/>
    </w:rPr>
  </w:style>
  <w:style w:type="character" w:customStyle="1" w:styleId="SubtitleChar">
    <w:name w:val="Subtitle Char"/>
    <w:basedOn w:val="DefaultParagraphFont"/>
    <w:link w:val="Subtitle"/>
    <w:rsid w:val="00E1424A"/>
    <w:rPr>
      <w:rFonts w:ascii="Arial" w:hAnsi="Arial"/>
      <w:sz w:val="24"/>
      <w:szCs w:val="24"/>
      <w:lang w:val="x-none" w:eastAsia="x-none"/>
    </w:rPr>
  </w:style>
  <w:style w:type="paragraph" w:styleId="TableofAuthorities">
    <w:name w:val="table of authorities"/>
    <w:basedOn w:val="Normal"/>
    <w:next w:val="Normal"/>
    <w:rsid w:val="00E1424A"/>
    <w:pPr>
      <w:ind w:left="240" w:hanging="240"/>
    </w:pPr>
    <w:rPr>
      <w:szCs w:val="20"/>
    </w:rPr>
  </w:style>
  <w:style w:type="paragraph" w:styleId="TableofFigures">
    <w:name w:val="table of figures"/>
    <w:basedOn w:val="Normal"/>
    <w:next w:val="Normal"/>
    <w:rsid w:val="00E1424A"/>
    <w:rPr>
      <w:szCs w:val="20"/>
    </w:rPr>
  </w:style>
  <w:style w:type="paragraph" w:styleId="Title">
    <w:name w:val="Title"/>
    <w:basedOn w:val="Normal"/>
    <w:link w:val="TitleChar"/>
    <w:qFormat/>
    <w:rsid w:val="00E1424A"/>
    <w:pPr>
      <w:spacing w:before="240" w:after="60"/>
      <w:jc w:val="center"/>
      <w:outlineLvl w:val="0"/>
    </w:pPr>
    <w:rPr>
      <w:rFonts w:ascii="Arial" w:hAnsi="Arial"/>
      <w:b/>
      <w:bCs/>
      <w:kern w:val="28"/>
      <w:sz w:val="32"/>
      <w:szCs w:val="32"/>
      <w:lang w:val="x-none" w:eastAsia="x-none"/>
    </w:rPr>
  </w:style>
  <w:style w:type="character" w:customStyle="1" w:styleId="TitleChar">
    <w:name w:val="Title Char"/>
    <w:basedOn w:val="DefaultParagraphFont"/>
    <w:link w:val="Title"/>
    <w:rsid w:val="00E1424A"/>
    <w:rPr>
      <w:rFonts w:ascii="Arial" w:hAnsi="Arial"/>
      <w:b/>
      <w:bCs/>
      <w:kern w:val="28"/>
      <w:sz w:val="32"/>
      <w:szCs w:val="32"/>
      <w:lang w:val="x-none" w:eastAsia="x-none"/>
    </w:rPr>
  </w:style>
  <w:style w:type="paragraph" w:styleId="TOAHeading">
    <w:name w:val="toa heading"/>
    <w:basedOn w:val="Normal"/>
    <w:next w:val="Normal"/>
    <w:rsid w:val="00E1424A"/>
    <w:pPr>
      <w:spacing w:before="120"/>
    </w:pPr>
    <w:rPr>
      <w:rFonts w:ascii="Arial" w:hAnsi="Arial" w:cs="Arial"/>
      <w:b/>
      <w:bCs/>
    </w:rPr>
  </w:style>
  <w:style w:type="paragraph" w:customStyle="1" w:styleId="Char11">
    <w:name w:val="Char11"/>
    <w:basedOn w:val="Normal"/>
    <w:rsid w:val="00E1424A"/>
    <w:pPr>
      <w:spacing w:after="160" w:line="240" w:lineRule="exact"/>
    </w:pPr>
    <w:rPr>
      <w:rFonts w:ascii="Verdana" w:hAnsi="Verdana"/>
      <w:sz w:val="16"/>
      <w:szCs w:val="20"/>
    </w:rPr>
  </w:style>
  <w:style w:type="paragraph" w:customStyle="1" w:styleId="Char4">
    <w:name w:val="Char4"/>
    <w:basedOn w:val="Normal"/>
    <w:rsid w:val="00E1424A"/>
    <w:pPr>
      <w:spacing w:after="160" w:line="240" w:lineRule="exact"/>
    </w:pPr>
    <w:rPr>
      <w:rFonts w:ascii="Verdana" w:hAnsi="Verdana"/>
      <w:sz w:val="16"/>
      <w:szCs w:val="20"/>
    </w:rPr>
  </w:style>
  <w:style w:type="character" w:customStyle="1" w:styleId="Heading6Char">
    <w:name w:val="Heading 6 Char"/>
    <w:aliases w:val="h6 Char"/>
    <w:link w:val="Heading6"/>
    <w:uiPriority w:val="99"/>
    <w:locked/>
    <w:rsid w:val="00E1424A"/>
    <w:rPr>
      <w:b/>
      <w:bCs/>
      <w:sz w:val="24"/>
      <w:szCs w:val="22"/>
    </w:rPr>
  </w:style>
  <w:style w:type="character" w:customStyle="1" w:styleId="Heading5Char">
    <w:name w:val="Heading 5 Char"/>
    <w:aliases w:val="h5 Char"/>
    <w:link w:val="Heading5"/>
    <w:uiPriority w:val="99"/>
    <w:rsid w:val="00E1424A"/>
    <w:rPr>
      <w:b/>
      <w:bCs/>
      <w:i/>
      <w:iCs/>
      <w:sz w:val="24"/>
      <w:szCs w:val="26"/>
    </w:rPr>
  </w:style>
  <w:style w:type="paragraph" w:customStyle="1" w:styleId="tablebody0">
    <w:name w:val="tablebody"/>
    <w:basedOn w:val="Normal"/>
    <w:rsid w:val="00E1424A"/>
    <w:pPr>
      <w:spacing w:after="60"/>
    </w:pPr>
    <w:rPr>
      <w:sz w:val="20"/>
      <w:szCs w:val="20"/>
    </w:rPr>
  </w:style>
  <w:style w:type="character" w:styleId="FootnoteReference">
    <w:name w:val="footnote reference"/>
    <w:uiPriority w:val="99"/>
    <w:rsid w:val="006B1F36"/>
    <w:rPr>
      <w:vertAlign w:val="superscript"/>
    </w:rPr>
  </w:style>
  <w:style w:type="character" w:customStyle="1" w:styleId="FootnoteTextChar">
    <w:name w:val="Footnote Text Char"/>
    <w:link w:val="FootnoteText"/>
    <w:uiPriority w:val="99"/>
    <w:rsid w:val="006B1F36"/>
    <w:rPr>
      <w:sz w:val="18"/>
    </w:rPr>
  </w:style>
  <w:style w:type="paragraph" w:customStyle="1" w:styleId="ParaText">
    <w:name w:val="ParaText"/>
    <w:basedOn w:val="Normal"/>
    <w:rsid w:val="006B1F36"/>
    <w:pPr>
      <w:spacing w:after="240" w:line="300" w:lineRule="auto"/>
      <w:jc w:val="both"/>
    </w:pPr>
    <w:rPr>
      <w:sz w:val="22"/>
      <w:szCs w:val="20"/>
    </w:rPr>
  </w:style>
  <w:style w:type="paragraph" w:customStyle="1" w:styleId="TermDefinition">
    <w:name w:val="Term Definition"/>
    <w:basedOn w:val="TermTitle"/>
    <w:rsid w:val="006B1F36"/>
    <w:pPr>
      <w:spacing w:before="0" w:after="60"/>
    </w:pPr>
    <w:rPr>
      <w:b w:val="0"/>
    </w:rPr>
  </w:style>
  <w:style w:type="paragraph" w:customStyle="1" w:styleId="TermTitle">
    <w:name w:val="Term Title"/>
    <w:basedOn w:val="Normal"/>
    <w:rsid w:val="006B1F36"/>
    <w:pPr>
      <w:spacing w:before="120"/>
      <w:ind w:left="720"/>
    </w:pPr>
    <w:rPr>
      <w:b/>
      <w:szCs w:val="20"/>
    </w:rPr>
  </w:style>
  <w:style w:type="paragraph" w:customStyle="1" w:styleId="OutlineL2">
    <w:name w:val="Outline_L2"/>
    <w:basedOn w:val="OutlineL1"/>
    <w:next w:val="NumContinue"/>
    <w:rsid w:val="006B1F36"/>
    <w:pPr>
      <w:keepNext w:val="0"/>
      <w:numPr>
        <w:ilvl w:val="1"/>
        <w:numId w:val="15"/>
      </w:numPr>
      <w:ind w:left="1440" w:hanging="720"/>
      <w:outlineLvl w:val="1"/>
    </w:pPr>
  </w:style>
  <w:style w:type="paragraph" w:customStyle="1" w:styleId="OutlineL1">
    <w:name w:val="Outline_L1"/>
    <w:basedOn w:val="Normal"/>
    <w:next w:val="NumContinue"/>
    <w:rsid w:val="006B1F36"/>
    <w:pPr>
      <w:keepNext/>
      <w:tabs>
        <w:tab w:val="num" w:pos="720"/>
      </w:tabs>
      <w:spacing w:after="240"/>
      <w:ind w:left="720" w:hanging="360"/>
      <w:outlineLvl w:val="0"/>
    </w:pPr>
    <w:rPr>
      <w:szCs w:val="20"/>
    </w:rPr>
  </w:style>
  <w:style w:type="paragraph" w:customStyle="1" w:styleId="NumContinue">
    <w:name w:val="Num Continue"/>
    <w:basedOn w:val="BodyText"/>
    <w:rsid w:val="006B1F36"/>
    <w:pPr>
      <w:widowControl w:val="0"/>
      <w:ind w:firstLine="720"/>
    </w:pPr>
    <w:rPr>
      <w:szCs w:val="20"/>
    </w:rPr>
  </w:style>
  <w:style w:type="paragraph" w:customStyle="1" w:styleId="OutlineL3">
    <w:name w:val="Outline_L3"/>
    <w:basedOn w:val="OutlineL2"/>
    <w:next w:val="NumContinue"/>
    <w:rsid w:val="006B1F36"/>
    <w:pPr>
      <w:numPr>
        <w:ilvl w:val="2"/>
      </w:numPr>
      <w:tabs>
        <w:tab w:val="clear" w:pos="2160"/>
      </w:tabs>
      <w:ind w:left="2160" w:hanging="1440"/>
      <w:outlineLvl w:val="2"/>
    </w:pPr>
  </w:style>
  <w:style w:type="paragraph" w:customStyle="1" w:styleId="OutlineL4">
    <w:name w:val="Outline_L4"/>
    <w:basedOn w:val="OutlineL3"/>
    <w:next w:val="NumContinue"/>
    <w:rsid w:val="006B1F36"/>
    <w:pPr>
      <w:numPr>
        <w:ilvl w:val="3"/>
      </w:numPr>
      <w:tabs>
        <w:tab w:val="clear" w:pos="2880"/>
        <w:tab w:val="num" w:pos="1170"/>
      </w:tabs>
      <w:ind w:left="1170" w:hanging="375"/>
      <w:outlineLvl w:val="3"/>
    </w:pPr>
  </w:style>
  <w:style w:type="paragraph" w:customStyle="1" w:styleId="OutlineL5">
    <w:name w:val="Outline_L5"/>
    <w:basedOn w:val="OutlineL4"/>
    <w:next w:val="NumContinue"/>
    <w:rsid w:val="006B1F36"/>
    <w:pPr>
      <w:numPr>
        <w:ilvl w:val="4"/>
      </w:numPr>
      <w:tabs>
        <w:tab w:val="clear" w:pos="3600"/>
        <w:tab w:val="num" w:pos="360"/>
      </w:tabs>
      <w:ind w:left="360" w:hanging="360"/>
      <w:outlineLvl w:val="4"/>
    </w:pPr>
  </w:style>
  <w:style w:type="paragraph" w:customStyle="1" w:styleId="OutlineL6">
    <w:name w:val="Outline_L6"/>
    <w:basedOn w:val="OutlineL5"/>
    <w:next w:val="NumContinue"/>
    <w:rsid w:val="006B1F36"/>
    <w:pPr>
      <w:numPr>
        <w:ilvl w:val="5"/>
      </w:numPr>
      <w:tabs>
        <w:tab w:val="clear" w:pos="4320"/>
        <w:tab w:val="num" w:pos="720"/>
      </w:tabs>
      <w:ind w:left="720" w:hanging="720"/>
      <w:outlineLvl w:val="5"/>
    </w:pPr>
  </w:style>
  <w:style w:type="paragraph" w:customStyle="1" w:styleId="OutlineL7">
    <w:name w:val="Outline_L7"/>
    <w:basedOn w:val="OutlineL6"/>
    <w:next w:val="NumContinue"/>
    <w:rsid w:val="006B1F36"/>
    <w:pPr>
      <w:numPr>
        <w:ilvl w:val="6"/>
      </w:numPr>
      <w:tabs>
        <w:tab w:val="clear" w:pos="5040"/>
        <w:tab w:val="num" w:pos="360"/>
      </w:tabs>
      <w:ind w:left="360" w:hanging="360"/>
      <w:outlineLvl w:val="6"/>
    </w:pPr>
  </w:style>
  <w:style w:type="paragraph" w:customStyle="1" w:styleId="OutlineL8">
    <w:name w:val="Outline_L8"/>
    <w:basedOn w:val="OutlineL7"/>
    <w:next w:val="NumContinue"/>
    <w:rsid w:val="006B1F36"/>
    <w:pPr>
      <w:numPr>
        <w:ilvl w:val="7"/>
      </w:numPr>
      <w:tabs>
        <w:tab w:val="clear" w:pos="5760"/>
        <w:tab w:val="num" w:pos="360"/>
      </w:tabs>
      <w:ind w:left="360" w:hanging="360"/>
      <w:outlineLvl w:val="7"/>
    </w:pPr>
  </w:style>
  <w:style w:type="paragraph" w:customStyle="1" w:styleId="OutlineL9">
    <w:name w:val="Outline_L9"/>
    <w:basedOn w:val="OutlineL8"/>
    <w:next w:val="NumContinue"/>
    <w:rsid w:val="006B1F36"/>
    <w:pPr>
      <w:numPr>
        <w:ilvl w:val="8"/>
      </w:numPr>
      <w:tabs>
        <w:tab w:val="clear" w:pos="6480"/>
        <w:tab w:val="num" w:pos="360"/>
      </w:tabs>
      <w:ind w:left="360" w:hanging="360"/>
      <w:outlineLvl w:val="8"/>
    </w:pPr>
  </w:style>
  <w:style w:type="paragraph" w:customStyle="1" w:styleId="AppellateL1">
    <w:name w:val="Appellate_L1"/>
    <w:basedOn w:val="Normal"/>
    <w:next w:val="NumContinue"/>
    <w:rsid w:val="006B1F36"/>
    <w:pPr>
      <w:numPr>
        <w:numId w:val="16"/>
      </w:numPr>
      <w:spacing w:after="240"/>
      <w:jc w:val="both"/>
      <w:outlineLvl w:val="0"/>
    </w:pPr>
    <w:rPr>
      <w:b/>
      <w:szCs w:val="20"/>
    </w:rPr>
  </w:style>
  <w:style w:type="paragraph" w:customStyle="1" w:styleId="AppellateL2">
    <w:name w:val="Appellate_L2"/>
    <w:basedOn w:val="AppellateL1"/>
    <w:next w:val="NumContinue"/>
    <w:rsid w:val="006B1F36"/>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rsid w:val="006B1F36"/>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rsid w:val="006B1F36"/>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rsid w:val="006B1F36"/>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rsid w:val="006B1F36"/>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rsid w:val="006B1F36"/>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rsid w:val="006B1F36"/>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rsid w:val="006B1F36"/>
    <w:pPr>
      <w:widowControl w:val="0"/>
      <w:spacing w:after="240" w:line="240" w:lineRule="exact"/>
      <w:jc w:val="center"/>
    </w:pPr>
    <w:rPr>
      <w:snapToGrid w:val="0"/>
      <w:szCs w:val="20"/>
    </w:rPr>
  </w:style>
  <w:style w:type="character" w:styleId="Strong">
    <w:name w:val="Strong"/>
    <w:qFormat/>
    <w:rsid w:val="006B1F36"/>
    <w:rPr>
      <w:b/>
      <w:bCs/>
    </w:rPr>
  </w:style>
  <w:style w:type="paragraph" w:customStyle="1" w:styleId="Style1">
    <w:name w:val="Style1"/>
    <w:basedOn w:val="BodyTextIndent"/>
    <w:uiPriority w:val="99"/>
    <w:rsid w:val="006B1F36"/>
    <w:pPr>
      <w:spacing w:after="120"/>
    </w:pPr>
    <w:rPr>
      <w:iCs w:val="0"/>
    </w:rPr>
  </w:style>
  <w:style w:type="character" w:customStyle="1" w:styleId="CharChar3">
    <w:name w:val="Char Char3"/>
    <w:rsid w:val="006B1F36"/>
    <w:rPr>
      <w:sz w:val="24"/>
      <w:lang w:val="en-US" w:eastAsia="en-US" w:bidi="ar-SA"/>
    </w:rPr>
  </w:style>
  <w:style w:type="character" w:customStyle="1" w:styleId="CommentSubjectChar">
    <w:name w:val="Comment Subject Char"/>
    <w:link w:val="CommentSubject"/>
    <w:uiPriority w:val="99"/>
    <w:rsid w:val="006B1F36"/>
    <w:rPr>
      <w:b/>
      <w:bCs/>
    </w:rPr>
  </w:style>
  <w:style w:type="paragraph" w:customStyle="1" w:styleId="FOF">
    <w:name w:val="FOF#"/>
    <w:basedOn w:val="Normal"/>
    <w:rsid w:val="006B1F36"/>
    <w:pPr>
      <w:numPr>
        <w:numId w:val="17"/>
      </w:numPr>
      <w:autoSpaceDE w:val="0"/>
      <w:autoSpaceDN w:val="0"/>
    </w:pPr>
  </w:style>
  <w:style w:type="paragraph" w:customStyle="1" w:styleId="paragraph">
    <w:name w:val="paragraph"/>
    <w:basedOn w:val="Normal"/>
    <w:rsid w:val="006B1F36"/>
    <w:pPr>
      <w:autoSpaceDE w:val="0"/>
      <w:autoSpaceDN w:val="0"/>
      <w:spacing w:line="480" w:lineRule="auto"/>
      <w:ind w:left="1440" w:hanging="720"/>
      <w:jc w:val="both"/>
    </w:pPr>
  </w:style>
  <w:style w:type="paragraph" w:customStyle="1" w:styleId="RegularHeading">
    <w:name w:val="Regular Heading"/>
    <w:basedOn w:val="RegularText"/>
    <w:rsid w:val="006B1F36"/>
    <w:pPr>
      <w:spacing w:before="0" w:after="0"/>
      <w:ind w:left="0"/>
      <w:jc w:val="center"/>
    </w:pPr>
  </w:style>
  <w:style w:type="paragraph" w:customStyle="1" w:styleId="RegularText">
    <w:name w:val="Regular Text"/>
    <w:basedOn w:val="Normal"/>
    <w:rsid w:val="006B1F36"/>
    <w:pPr>
      <w:spacing w:before="120" w:after="120"/>
      <w:ind w:left="432"/>
    </w:pPr>
    <w:rPr>
      <w:szCs w:val="20"/>
    </w:rPr>
  </w:style>
  <w:style w:type="paragraph" w:customStyle="1" w:styleId="PreMainHeading">
    <w:name w:val="PreMain Heading"/>
    <w:basedOn w:val="Heading2"/>
    <w:rsid w:val="006B1F36"/>
    <w:pPr>
      <w:numPr>
        <w:ilvl w:val="0"/>
        <w:numId w:val="0"/>
      </w:numPr>
      <w:spacing w:before="120" w:after="120"/>
      <w:jc w:val="center"/>
      <w:outlineLvl w:val="9"/>
    </w:pPr>
  </w:style>
  <w:style w:type="paragraph" w:customStyle="1" w:styleId="Numbered-Indented">
    <w:name w:val="Numbered - Indented"/>
    <w:basedOn w:val="Normal"/>
    <w:rsid w:val="006B1F36"/>
    <w:pPr>
      <w:tabs>
        <w:tab w:val="num" w:pos="360"/>
      </w:tabs>
      <w:spacing w:before="120" w:after="120"/>
      <w:ind w:left="1152" w:hanging="360"/>
      <w:jc w:val="both"/>
    </w:pPr>
    <w:rPr>
      <w:szCs w:val="20"/>
    </w:rPr>
  </w:style>
  <w:style w:type="paragraph" w:customStyle="1" w:styleId="subparagraph">
    <w:name w:val="subparagraph"/>
    <w:basedOn w:val="Normal"/>
    <w:rsid w:val="006B1F36"/>
    <w:pPr>
      <w:autoSpaceDE w:val="0"/>
      <w:autoSpaceDN w:val="0"/>
      <w:ind w:left="2160" w:hanging="720"/>
      <w:jc w:val="both"/>
    </w:pPr>
  </w:style>
  <w:style w:type="paragraph" w:customStyle="1" w:styleId="subsection">
    <w:name w:val="subsection"/>
    <w:basedOn w:val="Normal"/>
    <w:rsid w:val="006B1F36"/>
    <w:pPr>
      <w:autoSpaceDE w:val="0"/>
      <w:autoSpaceDN w:val="0"/>
      <w:spacing w:line="480" w:lineRule="auto"/>
      <w:ind w:left="720" w:hanging="720"/>
      <w:jc w:val="both"/>
    </w:pPr>
  </w:style>
  <w:style w:type="paragraph" w:customStyle="1" w:styleId="termdefinition0">
    <w:name w:val="termdefinition"/>
    <w:basedOn w:val="Normal"/>
    <w:rsid w:val="006B1F36"/>
    <w:pPr>
      <w:spacing w:after="60"/>
      <w:ind w:left="720"/>
    </w:pPr>
  </w:style>
  <w:style w:type="character" w:customStyle="1" w:styleId="FooterChar">
    <w:name w:val="Footer Char"/>
    <w:link w:val="Footer"/>
    <w:rsid w:val="006B1F36"/>
    <w:rPr>
      <w:sz w:val="24"/>
      <w:szCs w:val="24"/>
    </w:rPr>
  </w:style>
  <w:style w:type="paragraph" w:styleId="ListParagraph">
    <w:name w:val="List Paragraph"/>
    <w:basedOn w:val="Normal"/>
    <w:link w:val="ListParagraphChar"/>
    <w:uiPriority w:val="34"/>
    <w:qFormat/>
    <w:rsid w:val="006B1F36"/>
    <w:pPr>
      <w:ind w:left="720"/>
    </w:pPr>
    <w:rPr>
      <w:rFonts w:eastAsia="Calibri"/>
    </w:rPr>
  </w:style>
  <w:style w:type="character" w:customStyle="1" w:styleId="BalloonTextChar">
    <w:name w:val="Balloon Text Char"/>
    <w:link w:val="BalloonText"/>
    <w:uiPriority w:val="99"/>
    <w:semiHidden/>
    <w:rsid w:val="006B1F36"/>
    <w:rPr>
      <w:rFonts w:ascii="Tahoma" w:hAnsi="Tahoma" w:cs="Tahoma"/>
      <w:sz w:val="16"/>
      <w:szCs w:val="16"/>
    </w:rPr>
  </w:style>
  <w:style w:type="character" w:customStyle="1" w:styleId="Heading1Char">
    <w:name w:val="Heading 1 Char"/>
    <w:aliases w:val="h1 Char"/>
    <w:link w:val="Heading1"/>
    <w:rsid w:val="006B1F36"/>
    <w:rPr>
      <w:b/>
      <w:caps/>
      <w:sz w:val="24"/>
    </w:rPr>
  </w:style>
  <w:style w:type="character" w:customStyle="1" w:styleId="Heading2Char">
    <w:name w:val="Heading 2 Char"/>
    <w:aliases w:val="h2 Char"/>
    <w:link w:val="Heading2"/>
    <w:uiPriority w:val="99"/>
    <w:rsid w:val="006B1F36"/>
    <w:rPr>
      <w:b/>
      <w:sz w:val="24"/>
    </w:rPr>
  </w:style>
  <w:style w:type="character" w:customStyle="1" w:styleId="Heading7Char">
    <w:name w:val="Heading 7 Char"/>
    <w:link w:val="Heading7"/>
    <w:uiPriority w:val="99"/>
    <w:rsid w:val="006B1F36"/>
    <w:rPr>
      <w:sz w:val="24"/>
      <w:szCs w:val="24"/>
    </w:rPr>
  </w:style>
  <w:style w:type="character" w:customStyle="1" w:styleId="Heading8Char">
    <w:name w:val="Heading 8 Char"/>
    <w:link w:val="Heading8"/>
    <w:uiPriority w:val="99"/>
    <w:rsid w:val="006B1F36"/>
    <w:rPr>
      <w:i/>
      <w:iCs/>
      <w:sz w:val="24"/>
      <w:szCs w:val="24"/>
    </w:rPr>
  </w:style>
  <w:style w:type="character" w:customStyle="1" w:styleId="Heading9Char">
    <w:name w:val="Heading 9 Char"/>
    <w:link w:val="Heading9"/>
    <w:uiPriority w:val="99"/>
    <w:rsid w:val="006B1F36"/>
    <w:rPr>
      <w:b/>
      <w:sz w:val="24"/>
      <w:szCs w:val="24"/>
    </w:rPr>
  </w:style>
  <w:style w:type="character" w:customStyle="1" w:styleId="ListParagraphChar">
    <w:name w:val="List Paragraph Char"/>
    <w:link w:val="ListParagraph"/>
    <w:uiPriority w:val="34"/>
    <w:locked/>
    <w:rsid w:val="006B1F36"/>
    <w:rPr>
      <w:rFonts w:eastAsia="Calibri"/>
      <w:sz w:val="24"/>
      <w:szCs w:val="24"/>
    </w:rPr>
  </w:style>
  <w:style w:type="character" w:customStyle="1" w:styleId="UnresolvedMention1">
    <w:name w:val="Unresolved Mention1"/>
    <w:uiPriority w:val="99"/>
    <w:semiHidden/>
    <w:unhideWhenUsed/>
    <w:rsid w:val="006B1F36"/>
    <w:rPr>
      <w:color w:val="605E5C"/>
      <w:shd w:val="clear" w:color="auto" w:fill="E1DFDD"/>
    </w:rPr>
  </w:style>
  <w:style w:type="character" w:customStyle="1" w:styleId="msoins0">
    <w:name w:val="msoins"/>
    <w:rsid w:val="006B1F36"/>
  </w:style>
  <w:style w:type="paragraph" w:styleId="IntenseQuote">
    <w:name w:val="Intense Quote"/>
    <w:basedOn w:val="Normal"/>
    <w:next w:val="Normal"/>
    <w:link w:val="IntenseQuoteChar"/>
    <w:uiPriority w:val="30"/>
    <w:qFormat/>
    <w:rsid w:val="006B1F36"/>
    <w:pPr>
      <w:pBdr>
        <w:top w:val="single" w:sz="4" w:space="10" w:color="4472C4"/>
        <w:bottom w:val="single" w:sz="4" w:space="10" w:color="4472C4"/>
      </w:pBdr>
      <w:spacing w:before="360" w:after="360"/>
      <w:ind w:left="864" w:right="864"/>
      <w:jc w:val="center"/>
    </w:pPr>
    <w:rPr>
      <w:i/>
      <w:iCs/>
      <w:color w:val="4472C4"/>
    </w:rPr>
  </w:style>
  <w:style w:type="character" w:customStyle="1" w:styleId="IntenseQuoteChar">
    <w:name w:val="Intense Quote Char"/>
    <w:basedOn w:val="DefaultParagraphFont"/>
    <w:link w:val="IntenseQuote"/>
    <w:uiPriority w:val="30"/>
    <w:rsid w:val="006B1F36"/>
    <w:rPr>
      <w:i/>
      <w:iCs/>
      <w:color w:val="4472C4"/>
      <w:sz w:val="24"/>
      <w:szCs w:val="24"/>
    </w:rPr>
  </w:style>
  <w:style w:type="character" w:customStyle="1" w:styleId="Heading3Char">
    <w:name w:val="Heading 3 Char"/>
    <w:aliases w:val="h3 Char"/>
    <w:link w:val="Heading3"/>
    <w:uiPriority w:val="99"/>
    <w:rsid w:val="008904E1"/>
    <w:rPr>
      <w:b/>
      <w:bCs/>
      <w:i/>
      <w:sz w:val="24"/>
    </w:rPr>
  </w:style>
  <w:style w:type="paragraph" w:customStyle="1" w:styleId="cutline">
    <w:name w:val="cutline"/>
    <w:basedOn w:val="Normal"/>
    <w:uiPriority w:val="99"/>
    <w:rsid w:val="008904E1"/>
    <w:pPr>
      <w:spacing w:before="40" w:after="160"/>
      <w:jc w:val="center"/>
    </w:pPr>
    <w:rPr>
      <w:rFonts w:ascii="Arial" w:hAnsi="Arial"/>
      <w:sz w:val="18"/>
    </w:rPr>
  </w:style>
  <w:style w:type="paragraph" w:customStyle="1" w:styleId="bulletlevel1">
    <w:name w:val="bullet level 1"/>
    <w:basedOn w:val="BodyText"/>
    <w:link w:val="bulletlevel1Char1"/>
    <w:uiPriority w:val="99"/>
    <w:rsid w:val="008904E1"/>
    <w:pPr>
      <w:numPr>
        <w:numId w:val="18"/>
      </w:numPr>
      <w:tabs>
        <w:tab w:val="left" w:pos="576"/>
      </w:tabs>
      <w:spacing w:after="120" w:line="260" w:lineRule="exact"/>
      <w:ind w:left="576" w:hanging="288"/>
    </w:pPr>
    <w:rPr>
      <w:lang w:val="x-none" w:eastAsia="x-none"/>
    </w:rPr>
  </w:style>
  <w:style w:type="character" w:customStyle="1" w:styleId="bulletlevel1Char1">
    <w:name w:val="bullet level 1 Char1"/>
    <w:link w:val="bulletlevel1"/>
    <w:uiPriority w:val="99"/>
    <w:locked/>
    <w:rsid w:val="008904E1"/>
    <w:rPr>
      <w:sz w:val="24"/>
      <w:szCs w:val="24"/>
      <w:lang w:val="x-none" w:eastAsia="x-none"/>
    </w:rPr>
  </w:style>
  <w:style w:type="paragraph" w:customStyle="1" w:styleId="bulletlevel2">
    <w:name w:val="bullet level 2"/>
    <w:basedOn w:val="bulletlevel1"/>
    <w:link w:val="bulletlevel2Char"/>
    <w:uiPriority w:val="99"/>
    <w:rsid w:val="008904E1"/>
    <w:pPr>
      <w:numPr>
        <w:numId w:val="0"/>
      </w:numPr>
      <w:tabs>
        <w:tab w:val="clear" w:pos="576"/>
        <w:tab w:val="left" w:pos="864"/>
      </w:tabs>
      <w:ind w:left="864" w:hanging="288"/>
    </w:pPr>
  </w:style>
  <w:style w:type="character" w:customStyle="1" w:styleId="bulletlevel2Char">
    <w:name w:val="bullet level 2 Char"/>
    <w:link w:val="bulletlevel2"/>
    <w:uiPriority w:val="99"/>
    <w:locked/>
    <w:rsid w:val="008904E1"/>
    <w:rPr>
      <w:sz w:val="24"/>
      <w:szCs w:val="24"/>
      <w:lang w:val="x-none" w:eastAsia="x-none"/>
    </w:rPr>
  </w:style>
  <w:style w:type="paragraph" w:customStyle="1" w:styleId="label">
    <w:name w:val="label"/>
    <w:basedOn w:val="Normal"/>
    <w:uiPriority w:val="99"/>
    <w:rsid w:val="008904E1"/>
    <w:pPr>
      <w:jc w:val="center"/>
    </w:pPr>
    <w:rPr>
      <w:rFonts w:ascii="Arial" w:hAnsi="Arial" w:cs="Arial"/>
      <w:sz w:val="20"/>
      <w:szCs w:val="20"/>
    </w:rPr>
  </w:style>
  <w:style w:type="paragraph" w:customStyle="1" w:styleId="tablehead0">
    <w:name w:val="table head"/>
    <w:basedOn w:val="BodyText"/>
    <w:uiPriority w:val="99"/>
    <w:rsid w:val="008904E1"/>
    <w:pPr>
      <w:spacing w:before="20" w:after="20" w:line="240" w:lineRule="exact"/>
    </w:pPr>
    <w:rPr>
      <w:rFonts w:ascii="Arial" w:hAnsi="Arial"/>
      <w:b/>
      <w:sz w:val="18"/>
      <w:lang w:val="x-none" w:eastAsia="x-none"/>
    </w:rPr>
  </w:style>
  <w:style w:type="paragraph" w:customStyle="1" w:styleId="table">
    <w:name w:val="table"/>
    <w:basedOn w:val="BodyText"/>
    <w:uiPriority w:val="99"/>
    <w:rsid w:val="008904E1"/>
    <w:pPr>
      <w:spacing w:before="20" w:after="20" w:line="240" w:lineRule="exact"/>
    </w:pPr>
    <w:rPr>
      <w:rFonts w:ascii="Arial" w:hAnsi="Arial"/>
      <w:sz w:val="18"/>
      <w:lang w:val="x-none" w:eastAsia="x-none"/>
    </w:rPr>
  </w:style>
  <w:style w:type="paragraph" w:customStyle="1" w:styleId="Normal1">
    <w:name w:val="Normal1"/>
    <w:basedOn w:val="Normal"/>
    <w:uiPriority w:val="99"/>
    <w:rsid w:val="008904E1"/>
    <w:pPr>
      <w:spacing w:after="120"/>
      <w:ind w:left="576"/>
    </w:pPr>
    <w:rPr>
      <w:sz w:val="22"/>
    </w:rPr>
  </w:style>
  <w:style w:type="paragraph" w:customStyle="1" w:styleId="spacer">
    <w:name w:val="spacer"/>
    <w:uiPriority w:val="99"/>
    <w:rsid w:val="008904E1"/>
    <w:pPr>
      <w:spacing w:before="7200"/>
    </w:pPr>
    <w:rPr>
      <w:rFonts w:ascii="Arial" w:hAnsi="Arial" w:cs="Arial"/>
      <w:bCs/>
      <w:kern w:val="32"/>
      <w:sz w:val="32"/>
      <w:szCs w:val="32"/>
    </w:rPr>
  </w:style>
  <w:style w:type="paragraph" w:customStyle="1" w:styleId="TOCHead">
    <w:name w:val="TOC Head"/>
    <w:uiPriority w:val="99"/>
    <w:rsid w:val="008904E1"/>
    <w:pPr>
      <w:spacing w:before="320" w:after="240"/>
    </w:pPr>
    <w:rPr>
      <w:rFonts w:ascii="Arial" w:hAnsi="Arial" w:cs="Arial"/>
      <w:b/>
      <w:bCs/>
      <w:kern w:val="32"/>
      <w:sz w:val="28"/>
      <w:szCs w:val="32"/>
    </w:rPr>
  </w:style>
  <w:style w:type="paragraph" w:customStyle="1" w:styleId="Normal2">
    <w:name w:val="Normal2"/>
    <w:basedOn w:val="Normal"/>
    <w:uiPriority w:val="99"/>
    <w:rsid w:val="008904E1"/>
    <w:pPr>
      <w:spacing w:before="60" w:after="120"/>
      <w:ind w:left="1440"/>
    </w:pPr>
    <w:rPr>
      <w:sz w:val="22"/>
    </w:rPr>
  </w:style>
  <w:style w:type="paragraph" w:customStyle="1" w:styleId="Normal3">
    <w:name w:val="Normal3"/>
    <w:basedOn w:val="Normal"/>
    <w:uiPriority w:val="99"/>
    <w:rsid w:val="008904E1"/>
    <w:pPr>
      <w:spacing w:after="120"/>
      <w:ind w:left="1728"/>
    </w:pPr>
    <w:rPr>
      <w:sz w:val="22"/>
    </w:rPr>
  </w:style>
  <w:style w:type="paragraph" w:customStyle="1" w:styleId="bulletlevel3">
    <w:name w:val="bullet level 3"/>
    <w:basedOn w:val="Normal"/>
    <w:uiPriority w:val="99"/>
    <w:rsid w:val="008904E1"/>
    <w:pPr>
      <w:tabs>
        <w:tab w:val="left" w:pos="1080"/>
      </w:tabs>
      <w:spacing w:after="120" w:line="260" w:lineRule="exact"/>
      <w:ind w:left="1440" w:hanging="360"/>
    </w:pPr>
    <w:rPr>
      <w:sz w:val="21"/>
      <w:szCs w:val="21"/>
    </w:rPr>
  </w:style>
  <w:style w:type="paragraph" w:customStyle="1" w:styleId="number">
    <w:name w:val="number"/>
    <w:basedOn w:val="BodyText"/>
    <w:link w:val="numberChar"/>
    <w:uiPriority w:val="99"/>
    <w:rsid w:val="008904E1"/>
    <w:pPr>
      <w:tabs>
        <w:tab w:val="left" w:pos="648"/>
      </w:tabs>
      <w:spacing w:after="120" w:line="260" w:lineRule="exact"/>
      <w:ind w:left="648" w:hanging="288"/>
    </w:pPr>
    <w:rPr>
      <w:lang w:val="x-none" w:eastAsia="x-none"/>
    </w:rPr>
  </w:style>
  <w:style w:type="character" w:customStyle="1" w:styleId="numberChar">
    <w:name w:val="number Char"/>
    <w:link w:val="number"/>
    <w:uiPriority w:val="99"/>
    <w:locked/>
    <w:rsid w:val="008904E1"/>
    <w:rPr>
      <w:sz w:val="24"/>
      <w:szCs w:val="24"/>
      <w:lang w:val="x-none" w:eastAsia="x-none"/>
    </w:rPr>
  </w:style>
  <w:style w:type="paragraph" w:customStyle="1" w:styleId="body2">
    <w:name w:val="body2"/>
    <w:basedOn w:val="BodyText"/>
    <w:link w:val="body2Char"/>
    <w:uiPriority w:val="99"/>
    <w:rsid w:val="008904E1"/>
    <w:pPr>
      <w:spacing w:after="120" w:line="260" w:lineRule="exact"/>
      <w:ind w:left="1260"/>
    </w:pPr>
    <w:rPr>
      <w:lang w:val="x-none" w:eastAsia="x-none"/>
    </w:rPr>
  </w:style>
  <w:style w:type="character" w:customStyle="1" w:styleId="body2Char">
    <w:name w:val="body2 Char"/>
    <w:link w:val="body2"/>
    <w:uiPriority w:val="99"/>
    <w:locked/>
    <w:rsid w:val="008904E1"/>
    <w:rPr>
      <w:sz w:val="24"/>
      <w:szCs w:val="24"/>
      <w:lang w:val="x-none" w:eastAsia="x-none"/>
    </w:rPr>
  </w:style>
  <w:style w:type="paragraph" w:customStyle="1" w:styleId="bullet2level1">
    <w:name w:val="bullet2 level1"/>
    <w:basedOn w:val="bulletlevel1"/>
    <w:uiPriority w:val="99"/>
    <w:rsid w:val="008904E1"/>
    <w:pPr>
      <w:tabs>
        <w:tab w:val="clear" w:pos="576"/>
        <w:tab w:val="clear" w:pos="1872"/>
        <w:tab w:val="left" w:pos="1620"/>
      </w:tabs>
      <w:ind w:left="1620"/>
    </w:pPr>
  </w:style>
  <w:style w:type="paragraph" w:customStyle="1" w:styleId="body3">
    <w:name w:val="body3"/>
    <w:basedOn w:val="body2"/>
    <w:uiPriority w:val="99"/>
    <w:rsid w:val="008904E1"/>
    <w:pPr>
      <w:ind w:left="1980"/>
    </w:pPr>
  </w:style>
  <w:style w:type="character" w:customStyle="1" w:styleId="number3Char">
    <w:name w:val="number 3 Char"/>
    <w:link w:val="number3"/>
    <w:uiPriority w:val="99"/>
    <w:locked/>
    <w:rsid w:val="008904E1"/>
    <w:rPr>
      <w:sz w:val="24"/>
      <w:szCs w:val="24"/>
    </w:rPr>
  </w:style>
  <w:style w:type="paragraph" w:customStyle="1" w:styleId="number3">
    <w:name w:val="number 3"/>
    <w:basedOn w:val="BodyText"/>
    <w:link w:val="number3Char"/>
    <w:uiPriority w:val="99"/>
    <w:rsid w:val="008904E1"/>
    <w:pPr>
      <w:spacing w:after="120" w:line="260" w:lineRule="exact"/>
      <w:ind w:left="1980" w:hanging="360"/>
    </w:pPr>
  </w:style>
  <w:style w:type="paragraph" w:customStyle="1" w:styleId="number1">
    <w:name w:val="number 1"/>
    <w:basedOn w:val="BodyText"/>
    <w:uiPriority w:val="99"/>
    <w:rsid w:val="008904E1"/>
    <w:pPr>
      <w:spacing w:after="120" w:line="260" w:lineRule="exact"/>
      <w:ind w:left="1440" w:hanging="360"/>
    </w:pPr>
    <w:rPr>
      <w:lang w:val="x-none" w:eastAsia="x-none"/>
    </w:rPr>
  </w:style>
  <w:style w:type="paragraph" w:customStyle="1" w:styleId="number2">
    <w:name w:val="number 2"/>
    <w:basedOn w:val="BodyText"/>
    <w:link w:val="number2Char"/>
    <w:uiPriority w:val="99"/>
    <w:rsid w:val="008904E1"/>
    <w:pPr>
      <w:spacing w:after="120" w:line="260" w:lineRule="exact"/>
      <w:ind w:left="1800" w:hanging="360"/>
    </w:pPr>
    <w:rPr>
      <w:lang w:val="x-none" w:eastAsia="x-none"/>
    </w:rPr>
  </w:style>
  <w:style w:type="character" w:customStyle="1" w:styleId="number2Char">
    <w:name w:val="number 2 Char"/>
    <w:link w:val="number2"/>
    <w:uiPriority w:val="99"/>
    <w:locked/>
    <w:rsid w:val="008904E1"/>
    <w:rPr>
      <w:sz w:val="24"/>
      <w:szCs w:val="24"/>
      <w:lang w:val="x-none" w:eastAsia="x-none"/>
    </w:rPr>
  </w:style>
  <w:style w:type="paragraph" w:customStyle="1" w:styleId="bullet3level1">
    <w:name w:val="bullet3 level1"/>
    <w:basedOn w:val="bullet2level1"/>
    <w:uiPriority w:val="99"/>
    <w:rsid w:val="008904E1"/>
    <w:pPr>
      <w:tabs>
        <w:tab w:val="left" w:pos="2160"/>
      </w:tabs>
      <w:ind w:left="2160" w:hanging="180"/>
    </w:pPr>
  </w:style>
  <w:style w:type="paragraph" w:customStyle="1" w:styleId="box">
    <w:name w:val="box"/>
    <w:basedOn w:val="Normal"/>
    <w:uiPriority w:val="99"/>
    <w:rsid w:val="008904E1"/>
    <w:pPr>
      <w:spacing w:beforeLines="40" w:afterLines="40"/>
      <w:jc w:val="center"/>
    </w:pPr>
    <w:rPr>
      <w:rFonts w:ascii="Wingdings 2" w:hAnsi="Wingdings 2"/>
    </w:rPr>
  </w:style>
  <w:style w:type="paragraph" w:customStyle="1" w:styleId="Level4">
    <w:name w:val="Level 4"/>
    <w:basedOn w:val="Heading3"/>
    <w:uiPriority w:val="99"/>
    <w:rsid w:val="008904E1"/>
    <w:pPr>
      <w:numPr>
        <w:ilvl w:val="0"/>
        <w:numId w:val="0"/>
      </w:numPr>
      <w:tabs>
        <w:tab w:val="clear" w:pos="1008"/>
      </w:tabs>
      <w:spacing w:before="160" w:after="160"/>
    </w:pPr>
    <w:rPr>
      <w:rFonts w:ascii="Arial" w:hAnsi="Arial"/>
      <w:i w:val="0"/>
      <w:smallCaps/>
      <w:sz w:val="19"/>
      <w:szCs w:val="19"/>
      <w:lang w:val="x-none" w:eastAsia="x-none"/>
    </w:rPr>
  </w:style>
  <w:style w:type="paragraph" w:customStyle="1" w:styleId="Level2">
    <w:name w:val="Level 2"/>
    <w:basedOn w:val="Heading2"/>
    <w:link w:val="Level2Char"/>
    <w:uiPriority w:val="99"/>
    <w:rsid w:val="008904E1"/>
    <w:pPr>
      <w:numPr>
        <w:ilvl w:val="0"/>
        <w:numId w:val="0"/>
      </w:numPr>
      <w:spacing w:before="160" w:after="160"/>
    </w:pPr>
    <w:rPr>
      <w:rFonts w:ascii="Arial" w:hAnsi="Arial"/>
      <w:bCs/>
      <w:iCs/>
      <w:sz w:val="28"/>
      <w:szCs w:val="28"/>
      <w:lang w:val="x-none" w:eastAsia="x-none"/>
    </w:rPr>
  </w:style>
  <w:style w:type="character" w:customStyle="1" w:styleId="Level2Char">
    <w:name w:val="Level 2 Char"/>
    <w:link w:val="Level2"/>
    <w:uiPriority w:val="99"/>
    <w:locked/>
    <w:rsid w:val="008904E1"/>
    <w:rPr>
      <w:rFonts w:ascii="Arial" w:hAnsi="Arial"/>
      <w:b/>
      <w:bCs/>
      <w:iCs/>
      <w:sz w:val="28"/>
      <w:szCs w:val="28"/>
      <w:lang w:val="x-none" w:eastAsia="x-none"/>
    </w:rPr>
  </w:style>
  <w:style w:type="paragraph" w:customStyle="1" w:styleId="Table0">
    <w:name w:val="Table"/>
    <w:basedOn w:val="BodyText"/>
    <w:uiPriority w:val="99"/>
    <w:rsid w:val="008904E1"/>
    <w:pPr>
      <w:spacing w:before="60" w:after="0"/>
    </w:pPr>
    <w:rPr>
      <w:rFonts w:ascii="Arial" w:hAnsi="Arial"/>
      <w:szCs w:val="20"/>
      <w:lang w:val="x-none" w:eastAsia="x-none"/>
    </w:rPr>
  </w:style>
  <w:style w:type="paragraph" w:customStyle="1" w:styleId="TableHeading">
    <w:name w:val="Table Heading"/>
    <w:basedOn w:val="BodyText"/>
    <w:next w:val="Table0"/>
    <w:uiPriority w:val="99"/>
    <w:rsid w:val="008904E1"/>
    <w:pPr>
      <w:spacing w:before="60" w:after="0"/>
      <w:jc w:val="center"/>
    </w:pPr>
    <w:rPr>
      <w:rFonts w:ascii="Arial" w:hAnsi="Arial"/>
      <w:b/>
      <w:szCs w:val="20"/>
      <w:lang w:val="x-none" w:eastAsia="x-none"/>
    </w:rPr>
  </w:style>
  <w:style w:type="character" w:customStyle="1" w:styleId="Style">
    <w:name w:val="Style"/>
    <w:uiPriority w:val="99"/>
    <w:rsid w:val="008904E1"/>
    <w:rPr>
      <w:rFonts w:ascii="Arial" w:hAnsi="Arial" w:cs="Times New Roman"/>
      <w:sz w:val="18"/>
    </w:rPr>
  </w:style>
  <w:style w:type="paragraph" w:customStyle="1" w:styleId="instruction">
    <w:name w:val="instruction"/>
    <w:basedOn w:val="BodyText"/>
    <w:uiPriority w:val="99"/>
    <w:rsid w:val="008904E1"/>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lang w:val="x-none" w:eastAsia="x-none"/>
    </w:rPr>
  </w:style>
  <w:style w:type="paragraph" w:customStyle="1" w:styleId="body4">
    <w:name w:val="body4"/>
    <w:basedOn w:val="body3"/>
    <w:uiPriority w:val="99"/>
    <w:rsid w:val="008904E1"/>
    <w:pPr>
      <w:ind w:left="2700"/>
    </w:pPr>
  </w:style>
  <w:style w:type="paragraph" w:customStyle="1" w:styleId="bullet4level1">
    <w:name w:val="bullet4 level1"/>
    <w:basedOn w:val="bullet3level1"/>
    <w:uiPriority w:val="99"/>
    <w:rsid w:val="008904E1"/>
    <w:pPr>
      <w:tabs>
        <w:tab w:val="clear" w:pos="1620"/>
        <w:tab w:val="clear" w:pos="2160"/>
        <w:tab w:val="left" w:pos="3060"/>
      </w:tabs>
      <w:ind w:left="3060"/>
    </w:pPr>
  </w:style>
  <w:style w:type="character" w:styleId="EndnoteReference">
    <w:name w:val="endnote reference"/>
    <w:uiPriority w:val="99"/>
    <w:rsid w:val="008904E1"/>
    <w:rPr>
      <w:rFonts w:cs="Times New Roman"/>
      <w:vertAlign w:val="superscript"/>
    </w:rPr>
  </w:style>
  <w:style w:type="paragraph" w:customStyle="1" w:styleId="bullet4level2">
    <w:name w:val="bullet4 level2"/>
    <w:basedOn w:val="bullet4level1"/>
    <w:uiPriority w:val="99"/>
    <w:rsid w:val="008904E1"/>
    <w:pPr>
      <w:numPr>
        <w:numId w:val="19"/>
      </w:numPr>
      <w:tabs>
        <w:tab w:val="clear" w:pos="720"/>
        <w:tab w:val="num" w:pos="432"/>
        <w:tab w:val="num" w:pos="1872"/>
        <w:tab w:val="left" w:pos="2880"/>
      </w:tabs>
      <w:ind w:left="2880" w:hanging="432"/>
    </w:pPr>
  </w:style>
  <w:style w:type="paragraph" w:customStyle="1" w:styleId="Title1">
    <w:name w:val="Title1"/>
    <w:uiPriority w:val="99"/>
    <w:rsid w:val="008904E1"/>
    <w:pPr>
      <w:spacing w:before="120" w:after="240"/>
    </w:pPr>
    <w:rPr>
      <w:rFonts w:ascii="Arial" w:hAnsi="Arial" w:cs="Arial"/>
      <w:b/>
      <w:bCs/>
      <w:iCs/>
      <w:szCs w:val="28"/>
    </w:rPr>
  </w:style>
  <w:style w:type="table" w:styleId="TableGrid1">
    <w:name w:val="Table Grid 1"/>
    <w:basedOn w:val="TableNormal"/>
    <w:uiPriority w:val="99"/>
    <w:rsid w:val="008904E1"/>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TableGrid10">
    <w:name w:val="Table Grid1"/>
    <w:uiPriority w:val="99"/>
    <w:rsid w:val="008904E1"/>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99"/>
    <w:qFormat/>
    <w:rsid w:val="008904E1"/>
    <w:pPr>
      <w:keepLines/>
      <w:numPr>
        <w:numId w:val="0"/>
      </w:numPr>
      <w:spacing w:before="480" w:after="0" w:line="276" w:lineRule="auto"/>
      <w:outlineLvl w:val="9"/>
    </w:pPr>
    <w:rPr>
      <w:rFonts w:ascii="Cambria" w:hAnsi="Cambria"/>
      <w:bCs/>
      <w:caps w:val="0"/>
      <w:color w:val="365F91"/>
      <w:sz w:val="28"/>
      <w:szCs w:val="28"/>
      <w:lang w:val="x-none" w:eastAsia="x-none"/>
    </w:rPr>
  </w:style>
  <w:style w:type="character" w:styleId="PlaceholderText">
    <w:name w:val="Placeholder Text"/>
    <w:uiPriority w:val="99"/>
    <w:semiHidden/>
    <w:rsid w:val="008904E1"/>
    <w:rPr>
      <w:rFonts w:cs="Times New Roman"/>
      <w:color w:val="808080"/>
    </w:rPr>
  </w:style>
  <w:style w:type="character" w:styleId="Emphasis">
    <w:name w:val="Emphasis"/>
    <w:uiPriority w:val="99"/>
    <w:qFormat/>
    <w:rsid w:val="008904E1"/>
    <w:rPr>
      <w:rFonts w:cs="Times New Roman"/>
      <w:i/>
      <w:iCs/>
    </w:rPr>
  </w:style>
  <w:style w:type="paragraph" w:customStyle="1" w:styleId="SpecBullet1">
    <w:name w:val="Spec Bullet1"/>
    <w:basedOn w:val="Normal"/>
    <w:rsid w:val="008904E1"/>
    <w:pPr>
      <w:numPr>
        <w:numId w:val="20"/>
      </w:numPr>
      <w:tabs>
        <w:tab w:val="left" w:pos="864"/>
      </w:tabs>
      <w:suppressAutoHyphens/>
      <w:spacing w:before="120" w:line="360" w:lineRule="auto"/>
      <w:jc w:val="both"/>
    </w:pPr>
    <w:rPr>
      <w:rFonts w:ascii="Arial" w:hAnsi="Arial" w:cs="Arial"/>
      <w:snapToGrid w:val="0"/>
      <w:spacing w:val="-3"/>
      <w:szCs w:val="20"/>
    </w:rPr>
  </w:style>
  <w:style w:type="character" w:customStyle="1" w:styleId="ui-provider">
    <w:name w:val="ui-provider"/>
    <w:basedOn w:val="DefaultParagraphFont"/>
    <w:rsid w:val="008904E1"/>
  </w:style>
  <w:style w:type="paragraph" w:styleId="NoSpacing">
    <w:name w:val="No Spacing"/>
    <w:uiPriority w:val="1"/>
    <w:qFormat/>
    <w:rsid w:val="008904E1"/>
    <w:pPr>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595290105">
      <w:bodyDiv w:val="1"/>
      <w:marLeft w:val="0"/>
      <w:marRight w:val="0"/>
      <w:marTop w:val="0"/>
      <w:marBottom w:val="0"/>
      <w:divBdr>
        <w:top w:val="none" w:sz="0" w:space="0" w:color="auto"/>
        <w:left w:val="none" w:sz="0" w:space="0" w:color="auto"/>
        <w:bottom w:val="none" w:sz="0" w:space="0" w:color="auto"/>
        <w:right w:val="none" w:sz="0" w:space="0" w:color="auto"/>
      </w:divBdr>
    </w:div>
    <w:div w:id="962154410">
      <w:bodyDiv w:val="1"/>
      <w:marLeft w:val="0"/>
      <w:marRight w:val="0"/>
      <w:marTop w:val="0"/>
      <w:marBottom w:val="0"/>
      <w:divBdr>
        <w:top w:val="none" w:sz="0" w:space="0" w:color="auto"/>
        <w:left w:val="none" w:sz="0" w:space="0" w:color="auto"/>
        <w:bottom w:val="none" w:sz="0" w:space="0" w:color="auto"/>
        <w:right w:val="none" w:sz="0" w:space="0" w:color="auto"/>
      </w:divBdr>
    </w:div>
    <w:div w:id="1010647555">
      <w:bodyDiv w:val="1"/>
      <w:marLeft w:val="0"/>
      <w:marRight w:val="0"/>
      <w:marTop w:val="0"/>
      <w:marBottom w:val="0"/>
      <w:divBdr>
        <w:top w:val="none" w:sz="0" w:space="0" w:color="auto"/>
        <w:left w:val="none" w:sz="0" w:space="0" w:color="auto"/>
        <w:bottom w:val="none" w:sz="0" w:space="0" w:color="auto"/>
        <w:right w:val="none" w:sz="0" w:space="0" w:color="auto"/>
      </w:divBdr>
    </w:div>
    <w:div w:id="1280642047">
      <w:bodyDiv w:val="1"/>
      <w:marLeft w:val="0"/>
      <w:marRight w:val="0"/>
      <w:marTop w:val="0"/>
      <w:marBottom w:val="0"/>
      <w:divBdr>
        <w:top w:val="none" w:sz="0" w:space="0" w:color="auto"/>
        <w:left w:val="none" w:sz="0" w:space="0" w:color="auto"/>
        <w:bottom w:val="none" w:sz="0" w:space="0" w:color="auto"/>
        <w:right w:val="none" w:sz="0" w:space="0" w:color="auto"/>
      </w:divBdr>
    </w:div>
    <w:div w:id="139330786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42872875">
      <w:bodyDiv w:val="1"/>
      <w:marLeft w:val="0"/>
      <w:marRight w:val="0"/>
      <w:marTop w:val="0"/>
      <w:marBottom w:val="0"/>
      <w:divBdr>
        <w:top w:val="none" w:sz="0" w:space="0" w:color="auto"/>
        <w:left w:val="none" w:sz="0" w:space="0" w:color="auto"/>
        <w:bottom w:val="none" w:sz="0" w:space="0" w:color="auto"/>
        <w:right w:val="none" w:sz="0" w:space="0" w:color="auto"/>
      </w:divBdr>
    </w:div>
    <w:div w:id="2066447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rcot.com/files/docs/2023/08/25/ERCOT-Strategic-Plan-2024-2028.pdf" TargetMode="External"/><Relationship Id="rId18" Type="http://schemas.openxmlformats.org/officeDocument/2006/relationships/image" Target="media/image4.wmf"/><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mailto:Sheri.messer@ercot.com" TargetMode="Externa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image" Target="media/image3.wmf"/><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6.wmf"/><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303" TargetMode="External"/><Relationship Id="rId24" Type="http://schemas.openxmlformats.org/officeDocument/2006/relationships/footer" Target="foot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ercot.com/files/docs/2023/08/25/ERCOT-Strategic-Plan-2024-2028.pdf" TargetMode="External"/><Relationship Id="rId23" Type="http://schemas.openxmlformats.org/officeDocument/2006/relationships/header" Target="header1.xml"/><Relationship Id="rId28"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image" Target="media/image5.wmf"/><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hyperlink" Target="mailto:Jordan.Troublefield@ercot.com" TargetMode="External"/><Relationship Id="rId27" Type="http://schemas.openxmlformats.org/officeDocument/2006/relationships/footer" Target="footer3.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ediaServiceFastMetadata xmlns="6F72ACAB-8B13-4337-A44A-6446A02DA099" xsi:nil="true"/>
    <Informed xmlns="6F72ACAB-8B13-4337-A44A-6446A02DA099">
      <UserInfo>
        <DisplayName/>
        <AccountId xsi:nil="true"/>
        <AccountType/>
      </UserInfo>
    </Informed>
    <ApprovalStatus xmlns="6F72ACAB-8B13-4337-A44A-6446A02DA099" xsi:nil="true"/>
    <RequiresApproval xmlns="6F72ACAB-8B13-4337-A44A-6446A02DA099" xsi:nil="true"/>
    <Approvers xmlns="6F72ACAB-8B13-4337-A44A-6446A02DA099">
      <UserInfo>
        <DisplayName/>
        <AccountId xsi:nil="true"/>
        <AccountType/>
      </UserInfo>
    </Approvers>
    <MediaServiceMetadata xmlns="6F72ACAB-8B13-4337-A44A-6446A02DA099" xsi:nil="true"/>
    <ApproverDetails xmlns="6F72ACAB-8B13-4337-A44A-6446A02DA099"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02DB3279E0363143A61E65981337F021" ma:contentTypeVersion="" ma:contentTypeDescription="Create a new document." ma:contentTypeScope="" ma:versionID="e3bd5bd06210625ae2652f37600b9777">
  <xsd:schema xmlns:xsd="http://www.w3.org/2001/XMLSchema" xmlns:xs="http://www.w3.org/2001/XMLSchema" xmlns:p="http://schemas.microsoft.com/office/2006/metadata/properties" xmlns:ns2="6F72ACAB-8B13-4337-A44A-6446A02DA099" xmlns:ns3="604a87bf-8a5a-4c6f-a28c-178c6ffc24d8" xmlns:ns4="a7fdaf43-8f4a-475b-b7e9-18c4a885db36" targetNamespace="http://schemas.microsoft.com/office/2006/metadata/properties" ma:root="true" ma:fieldsID="42711c50f3edfc7821c5d20663ca259d" ns2:_="" ns3:_="" ns4:_="">
    <xsd:import namespace="6F72ACAB-8B13-4337-A44A-6446A02DA099"/>
    <xsd:import namespace="604a87bf-8a5a-4c6f-a28c-178c6ffc24d8"/>
    <xsd:import namespace="a7fdaf43-8f4a-475b-b7e9-18c4a885db36"/>
    <xsd:element name="properties">
      <xsd:complexType>
        <xsd:sequence>
          <xsd:element name="documentManagement">
            <xsd:complexType>
              <xsd:all>
                <xsd:element ref="ns2:RequiresApproval" minOccurs="0"/>
                <xsd:element ref="ns2:Approvers" minOccurs="0"/>
                <xsd:element ref="ns2:Informed" minOccurs="0"/>
                <xsd:element ref="ns2:ApprovalStatus" minOccurs="0"/>
                <xsd:element ref="ns2:MediaServiceMetadata" minOccurs="0"/>
                <xsd:element ref="ns2:MediaServiceFastMetadata" minOccurs="0"/>
                <xsd:element ref="ns2:ApproverDetails" minOccurs="0"/>
                <xsd:element ref="ns3:SharedWithUsers" minOccurs="0"/>
                <xsd:element ref="ns3:SharedWithDetails" minOccurs="0"/>
                <xsd:element ref="ns4:MediaServiceObjectDetectorVersions" minOccurs="0"/>
                <xsd:element ref="ns4:MediaServiceSearchProperties" minOccurs="0"/>
                <xsd:element ref="ns4:MediaServiceDateTaken" minOccurs="0"/>
                <xsd:element ref="ns4:MediaServiceGenerationTime" minOccurs="0"/>
                <xsd:element ref="ns4:MediaServiceEventHashCode"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72ACAB-8B13-4337-A44A-6446A02DA099" elementFormDefault="qualified">
    <xsd:import namespace="http://schemas.microsoft.com/office/2006/documentManagement/types"/>
    <xsd:import namespace="http://schemas.microsoft.com/office/infopath/2007/PartnerControls"/>
    <xsd:element name="RequiresApproval" ma:index="2" nillable="true" ma:displayName="Requires Approval" ma:default="0" ma:description="Check this checkbox when you wish to route the document through the document approval workflow." ma:internalName="RequiresApproval" ma:readOnly="false">
      <xsd:simpleType>
        <xsd:restriction base="dms:Boolean"/>
      </xsd:simpleType>
    </xsd:element>
    <xsd:element name="Approvers" ma:index="3" nillable="true" ma:displayName="Approvers" ma:description="Enter the users who must approve the document." ma:list="UserInfo" ma:SharePointGroup="0" ma:internalName="Approve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ed" ma:index="4" nillable="true" ma:displayName="Informed" ma:description="Enter users who should receive a notification once document is approved." ma:list="UserInfo" ma:SharePointGroup="0" ma:internalName="Informed"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pprovalStatus" ma:index="11" nillable="true" ma:displayName="Approval Status" ma:hidden="true" ma:internalName="ApprovalStatus" ma:readOnly="false">
      <xsd:simpleType>
        <xsd:restriction base="dms:Text">
          <xsd:maxLength value="255"/>
        </xsd:restriction>
      </xsd:simpleType>
    </xsd:element>
    <xsd:element name="MediaServiceMetadata" ma:index="12" nillable="true" ma:displayName="MediaServiceMetadata" ma:hidden="true" ma:internalName="MediaServiceMetadata" ma:readOnly="false">
      <xsd:simpleType>
        <xsd:restriction base="dms:Note"/>
      </xsd:simpleType>
    </xsd:element>
    <xsd:element name="MediaServiceFastMetadata" ma:index="13" nillable="true" ma:displayName="MediaServiceFastMetadata" ma:hidden="true" ma:internalName="MediaServiceFastMetadata" ma:readOnly="false">
      <xsd:simpleType>
        <xsd:restriction base="dms:Note"/>
      </xsd:simpleType>
    </xsd:element>
    <xsd:element name="ApproverDetails" ma:index="14" nillable="true" ma:displayName="Approval Details" ma:format="Dropdown" ma:hidden="true" ma:internalName="ApproverDetails"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4a87bf-8a5a-4c6f-a28c-178c6ffc24d8"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fdaf43-8f4a-475b-b7e9-18c4a885db36" elementFormDefault="qualified">
    <xsd:import namespace="http://schemas.microsoft.com/office/2006/documentManagement/types"/>
    <xsd:import namespace="http://schemas.microsoft.com/office/infopath/2007/PartnerControls"/>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7FD07B-EBD2-4B5D-83D4-564C0628262C}">
  <ds:schemaRefs>
    <ds:schemaRef ds:uri="http://schemas.microsoft.com/sharepoint/v3/contenttype/forms"/>
  </ds:schemaRefs>
</ds:datastoreItem>
</file>

<file path=customXml/itemProps2.xml><?xml version="1.0" encoding="utf-8"?>
<ds:datastoreItem xmlns:ds="http://schemas.openxmlformats.org/officeDocument/2006/customXml" ds:itemID="{46153DEE-87A2-4E73-BD91-88325589977C}">
  <ds:schemaRefs>
    <ds:schemaRef ds:uri="http://schemas.microsoft.com/office/2006/metadata/properties"/>
    <ds:schemaRef ds:uri="http://schemas.microsoft.com/office/infopath/2007/PartnerControls"/>
    <ds:schemaRef ds:uri="6F72ACAB-8B13-4337-A44A-6446A02DA099"/>
  </ds:schemaRefs>
</ds:datastoreItem>
</file>

<file path=customXml/itemProps3.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4.xml><?xml version="1.0" encoding="utf-8"?>
<ds:datastoreItem xmlns:ds="http://schemas.openxmlformats.org/officeDocument/2006/customXml" ds:itemID="{1BE6A6F8-73B9-4C52-BE77-C9ED7CC900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72ACAB-8B13-4337-A44A-6446A02DA099"/>
    <ds:schemaRef ds:uri="604a87bf-8a5a-4c6f-a28c-178c6ffc24d8"/>
    <ds:schemaRef ds:uri="a7fdaf43-8f4a-475b-b7e9-18c4a885db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1595</Words>
  <Characters>10236</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11808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3</cp:revision>
  <cp:lastPrinted>2013-11-15T22:11:00Z</cp:lastPrinted>
  <dcterms:created xsi:type="dcterms:W3CDTF">2025-11-20T21:50:00Z</dcterms:created>
  <dcterms:modified xsi:type="dcterms:W3CDTF">2025-11-20T21:50:00Z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0x01010002DB3279E0363143A61E65981337F021</vt:lpwstr>
  </property>
</Properties>
</file>